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597E8" w14:textId="77777777" w:rsidR="00226D53" w:rsidRDefault="00226D53" w:rsidP="00B063DC">
      <w:pPr>
        <w:pStyle w:val="Kopfzeile"/>
      </w:pPr>
    </w:p>
    <w:p w14:paraId="643194D8" w14:textId="7AB40559" w:rsidR="00E85FB6" w:rsidRDefault="00CD505F" w:rsidP="00CA0E88">
      <w:pPr>
        <w:pStyle w:val="Titel-Subberschrift"/>
        <w:framePr w:h="8986" w:wrap="notBeside" w:vAnchor="page" w:y="6406"/>
        <w:spacing w:after="0"/>
      </w:pPr>
      <w:r w:rsidRPr="0001757A">
        <w:t>Statistische Basisprüfung</w:t>
      </w:r>
      <w:del w:id="0" w:author="IQTIG" w:date="2020-04-28T19:39:00Z">
        <w:r>
          <w:br/>
        </w:r>
      </w:del>
      <w:ins w:id="1" w:author="IQTIG" w:date="2020-04-28T19:39:00Z">
        <w:r w:rsidR="005C6465">
          <w:t xml:space="preserve"> </w:t>
        </w:r>
      </w:ins>
      <w:r w:rsidRPr="0001757A">
        <w:t>Auffälligkeitskriterien:</w:t>
      </w:r>
      <w:r>
        <w:br/>
      </w:r>
      <w:r w:rsidRPr="0001757A">
        <w:t xml:space="preserve">Plausibilität und Vollzähligkeit nach </w:t>
      </w:r>
      <w:r>
        <w:t>QSKH-RL</w:t>
      </w:r>
    </w:p>
    <w:p w14:paraId="5D27FC28" w14:textId="77777777" w:rsidR="0055486F" w:rsidRDefault="0055486F" w:rsidP="00CA0E88">
      <w:pPr>
        <w:pStyle w:val="Titel-berschrift"/>
        <w:framePr w:h="8986" w:wrap="notBeside" w:vAnchor="page" w:y="6406"/>
        <w:suppressAutoHyphens/>
        <w:spacing w:before="240" w:after="0"/>
        <w:rPr>
          <w:ins w:id="2" w:author="IQTIG" w:date="2020-04-28T19:39:00Z"/>
        </w:rPr>
      </w:pPr>
    </w:p>
    <w:p w14:paraId="620174A1" w14:textId="77777777" w:rsidR="009F2AFF" w:rsidRDefault="009F2AFF" w:rsidP="004A629C">
      <w:pPr>
        <w:pStyle w:val="Titel-berschrift"/>
        <w:framePr w:h="8986" w:wrap="notBeside" w:vAnchor="page" w:y="6406"/>
        <w:suppressAutoHyphens/>
      </w:pPr>
      <w:r>
        <w:t>Hüftgelenknahe Femurfraktur mit osteosynthetischer Versorgung</w:t>
      </w:r>
    </w:p>
    <w:p w14:paraId="6CE4261E" w14:textId="673E1F71" w:rsidR="00E76131" w:rsidRPr="00E76131" w:rsidRDefault="00E76131" w:rsidP="009D42B4">
      <w:pPr>
        <w:pStyle w:val="Titel-Subberschrift"/>
        <w:framePr w:h="8986" w:wrap="notBeside" w:vAnchor="page" w:y="6406"/>
      </w:pPr>
      <w:r>
        <w:t xml:space="preserve">Erfassungsjahr </w:t>
      </w:r>
      <w:del w:id="3" w:author="IQTIG" w:date="2020-04-28T19:39:00Z">
        <w:r w:rsidR="00CD505F">
          <w:delText>2018</w:delText>
        </w:r>
      </w:del>
      <w:ins w:id="4" w:author="IQTIG" w:date="2020-04-28T19:39:00Z">
        <w:r>
          <w:t>2019</w:t>
        </w:r>
      </w:ins>
    </w:p>
    <w:p w14:paraId="079740BE" w14:textId="77777777" w:rsidR="0062142C" w:rsidRDefault="0062142C" w:rsidP="0062142C">
      <w:pPr>
        <w:pStyle w:val="TitelseiteStand"/>
        <w:framePr w:h="8986" w:wrap="notBeside" w:vAnchor="page" w:y="6406"/>
      </w:pPr>
    </w:p>
    <w:p w14:paraId="509B659B" w14:textId="6F56F01E" w:rsidR="009F2AFF" w:rsidRPr="009F2AFF" w:rsidRDefault="009F2AFF" w:rsidP="009D42B4">
      <w:pPr>
        <w:pStyle w:val="TitelseiteStand"/>
        <w:framePr w:h="8986" w:wrap="notBeside" w:vAnchor="page" w:y="6406"/>
      </w:pPr>
      <w:r w:rsidRPr="009F2AFF">
        <w:t xml:space="preserve">Stand: </w:t>
      </w:r>
      <w:del w:id="5" w:author="IQTIG" w:date="2020-04-28T19:39:00Z">
        <w:r>
          <w:delText>09</w:delText>
        </w:r>
      </w:del>
      <w:ins w:id="6" w:author="IQTIG" w:date="2020-04-28T19:39:00Z">
        <w:r>
          <w:t>29</w:t>
        </w:r>
      </w:ins>
      <w:r>
        <w:t>.04.</w:t>
      </w:r>
      <w:del w:id="7" w:author="IQTIG" w:date="2020-04-28T19:39:00Z">
        <w:r>
          <w:delText>2019</w:delText>
        </w:r>
      </w:del>
      <w:ins w:id="8" w:author="IQTIG" w:date="2020-04-28T19:39:00Z">
        <w:r>
          <w:t>2020</w:t>
        </w:r>
      </w:ins>
    </w:p>
    <w:p w14:paraId="7495C811"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31292F6F"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140D8786" w14:textId="77777777" w:rsidR="00A000B3" w:rsidRPr="001103BB" w:rsidRDefault="00A000B3" w:rsidP="000F3DAF">
      <w:pPr>
        <w:pStyle w:val="berschriftTitelei"/>
        <w:outlineLvl w:val="9"/>
      </w:pPr>
      <w:bookmarkStart w:id="9" w:name="_Toc1482030_1"/>
      <w:bookmarkStart w:id="10" w:name="_Toc1737405_1"/>
      <w:bookmarkStart w:id="11" w:name="_Toc1737430_1"/>
      <w:bookmarkStart w:id="12" w:name="_Toc1737502_1"/>
      <w:r w:rsidRPr="001103BB">
        <w:lastRenderedPageBreak/>
        <w:t>Impressum</w:t>
      </w:r>
      <w:bookmarkEnd w:id="9"/>
      <w:bookmarkEnd w:id="10"/>
      <w:bookmarkEnd w:id="11"/>
      <w:bookmarkEnd w:id="12"/>
    </w:p>
    <w:p w14:paraId="6614DD1E" w14:textId="75469D44" w:rsidR="00BF427B" w:rsidRDefault="00A000B3" w:rsidP="00BF427B">
      <w:pPr>
        <w:pStyle w:val="StandardImpressum"/>
        <w:spacing w:after="0"/>
        <w:rPr>
          <w:ins w:id="13" w:author="IQTIG" w:date="2020-04-28T19:39:00Z"/>
          <w:b/>
        </w:rPr>
      </w:pPr>
      <w:r w:rsidRPr="00EC19C9">
        <w:rPr>
          <w:b/>
        </w:rPr>
        <w:t>Thema:</w:t>
      </w:r>
      <w:del w:id="14" w:author="IQTIG" w:date="2020-04-28T19:39:00Z">
        <w:r>
          <w:br/>
        </w:r>
      </w:del>
    </w:p>
    <w:p w14:paraId="4973C601" w14:textId="310C28F9" w:rsidR="00F62B2A" w:rsidRPr="00F80A57" w:rsidRDefault="00C22242" w:rsidP="00DB2828">
      <w:pPr>
        <w:pStyle w:val="StandardImpressumkeineSilbentrennung"/>
      </w:pPr>
      <w:r>
        <w:t xml:space="preserve">Statistische Basisprüfung Auffälligkeitskriterien: Plausibilität und Vollzähligkeit nach QSKH-RL. Hüftgelenknahe Femurfraktur mit osteosynthetischer Versorgung. </w:t>
      </w:r>
      <w:ins w:id="15" w:author="IQTIG" w:date="2020-04-28T19:39:00Z">
        <w:r>
          <w:t xml:space="preserve">Rechenregeln für das </w:t>
        </w:r>
      </w:ins>
      <w:r>
        <w:t xml:space="preserve">Erfassungsjahr </w:t>
      </w:r>
      <w:del w:id="16" w:author="IQTIG" w:date="2020-04-28T19:39:00Z">
        <w:r w:rsidR="00A000B3">
          <w:delText>2018</w:delText>
        </w:r>
      </w:del>
      <w:ins w:id="17" w:author="IQTIG" w:date="2020-04-28T19:39:00Z">
        <w:r>
          <w:t>2019</w:t>
        </w:r>
      </w:ins>
    </w:p>
    <w:p w14:paraId="797FE2BC" w14:textId="77777777" w:rsidR="00A000B3" w:rsidRDefault="00A000B3" w:rsidP="00A000B3">
      <w:pPr>
        <w:pStyle w:val="StandardImpressum"/>
      </w:pPr>
      <w:r w:rsidRPr="00EC19C9">
        <w:rPr>
          <w:b/>
        </w:rPr>
        <w:t>Auftraggeber:</w:t>
      </w:r>
      <w:r>
        <w:rPr>
          <w:b/>
        </w:rPr>
        <w:br/>
      </w:r>
      <w:r w:rsidRPr="005F3E57">
        <w:t>Gemeinsamer Bundesausschuss</w:t>
      </w:r>
    </w:p>
    <w:p w14:paraId="3A2A465A" w14:textId="411FB09C" w:rsidR="00A000B3" w:rsidRPr="005F3E57" w:rsidRDefault="00A000B3" w:rsidP="00A000B3">
      <w:pPr>
        <w:pStyle w:val="StandardImpressum"/>
      </w:pPr>
      <w:r w:rsidRPr="00EC19C9">
        <w:rPr>
          <w:b/>
        </w:rPr>
        <w:t>Datum der Abgabe:</w:t>
      </w:r>
      <w:r>
        <w:rPr>
          <w:b/>
        </w:rPr>
        <w:br/>
      </w:r>
      <w:del w:id="18" w:author="IQTIG" w:date="2020-04-28T19:39:00Z">
        <w:r>
          <w:delText>09</w:delText>
        </w:r>
      </w:del>
      <w:ins w:id="19" w:author="IQTIG" w:date="2020-04-28T19:39:00Z">
        <w:r>
          <w:t>29</w:t>
        </w:r>
      </w:ins>
      <w:r>
        <w:t>.04.</w:t>
      </w:r>
      <w:del w:id="20" w:author="IQTIG" w:date="2020-04-28T19:39:00Z">
        <w:r>
          <w:delText>2019</w:delText>
        </w:r>
      </w:del>
      <w:ins w:id="21" w:author="IQTIG" w:date="2020-04-28T19:39:00Z">
        <w:r>
          <w:t>2020</w:t>
        </w:r>
      </w:ins>
    </w:p>
    <w:p w14:paraId="02D9AE82"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74087376" w14:textId="77777777" w:rsidR="00A000B3" w:rsidRPr="005F3E57" w:rsidRDefault="00A000B3" w:rsidP="00A000B3">
      <w:pPr>
        <w:pStyle w:val="StandardImpressum"/>
      </w:pPr>
      <w:r w:rsidRPr="005F3E57">
        <w:t>Katharina-Heinroth-Ufer 1</w:t>
      </w:r>
      <w:r w:rsidRPr="005F3E57">
        <w:br/>
        <w:t>10787 Berlin</w:t>
      </w:r>
    </w:p>
    <w:p w14:paraId="03426597"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254015AB" w14:textId="77777777" w:rsidR="00907B99" w:rsidRDefault="00FE62C3" w:rsidP="00091365">
      <w:pPr>
        <w:pStyle w:val="IQTIG-Hyperlinlk"/>
      </w:pPr>
      <w:hyperlink r:id="rId10" w:history="1">
        <w:r w:rsidR="006D08D6" w:rsidRPr="002B1243">
          <w:t>verfahrenssupport@iqtig.org</w:t>
        </w:r>
      </w:hyperlink>
      <w:r w:rsidR="00A000B3" w:rsidRPr="002B1243">
        <w:br/>
        <w:t>https://www.iqtig.org</w:t>
      </w:r>
    </w:p>
    <w:bookmarkStart w:id="22" w:name="_Toc1482031_1" w:displacedByCustomXml="next"/>
    <w:bookmarkStart w:id="23" w:name="_Toc1737406_1" w:displacedByCustomXml="next"/>
    <w:bookmarkStart w:id="24" w:name="_Toc1737431_1" w:displacedByCustomXml="next"/>
    <w:bookmarkStart w:id="25" w:name="_Toc1737503_1" w:displacedByCustomXml="next"/>
    <w:bookmarkStart w:id="26"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268C035D" w14:textId="77777777" w:rsidR="00CA1189" w:rsidRPr="00503242" w:rsidRDefault="00CA1189" w:rsidP="000F3DAF">
          <w:pPr>
            <w:pStyle w:val="berschriftTitelei"/>
            <w:outlineLvl w:val="9"/>
          </w:pPr>
          <w:r w:rsidRPr="00503242">
            <w:t>Inhaltsverzeichnis</w:t>
          </w:r>
          <w:bookmarkEnd w:id="25"/>
          <w:bookmarkEnd w:id="24"/>
          <w:bookmarkEnd w:id="23"/>
          <w:bookmarkEnd w:id="22"/>
        </w:p>
        <w:p w14:paraId="7E6D2722" w14:textId="249A9BB4" w:rsidR="00FE62C3"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845" w:history="1">
            <w:r w:rsidR="00FE62C3" w:rsidRPr="00EA5F38">
              <w:rPr>
                <w:rStyle w:val="Hyperlink"/>
              </w:rPr>
              <w:t>850147: Angabe von ASA 5</w:t>
            </w:r>
            <w:r w:rsidR="00FE62C3">
              <w:rPr>
                <w:webHidden/>
              </w:rPr>
              <w:tab/>
            </w:r>
            <w:r w:rsidR="00FE62C3">
              <w:rPr>
                <w:webHidden/>
              </w:rPr>
              <w:fldChar w:fldCharType="begin"/>
            </w:r>
            <w:r w:rsidR="00FE62C3">
              <w:rPr>
                <w:webHidden/>
              </w:rPr>
              <w:instrText xml:space="preserve"> PAGEREF _Toc38995845 \h </w:instrText>
            </w:r>
            <w:r w:rsidR="00FE62C3">
              <w:rPr>
                <w:webHidden/>
              </w:rPr>
            </w:r>
            <w:r w:rsidR="00FE62C3">
              <w:rPr>
                <w:webHidden/>
              </w:rPr>
              <w:fldChar w:fldCharType="separate"/>
            </w:r>
            <w:r w:rsidR="00FE62C3">
              <w:rPr>
                <w:webHidden/>
              </w:rPr>
              <w:t>4</w:t>
            </w:r>
            <w:r w:rsidR="00FE62C3">
              <w:rPr>
                <w:webHidden/>
              </w:rPr>
              <w:fldChar w:fldCharType="end"/>
            </w:r>
          </w:hyperlink>
        </w:p>
        <w:p w14:paraId="3C83305F" w14:textId="6A9C1862" w:rsidR="00FE62C3" w:rsidRDefault="00FE62C3">
          <w:pPr>
            <w:pStyle w:val="Verzeichnis1"/>
            <w:rPr>
              <w:sz w:val="22"/>
            </w:rPr>
          </w:pPr>
          <w:hyperlink w:anchor="_Toc38995846" w:history="1">
            <w:r w:rsidRPr="00EA5F38">
              <w:rPr>
                <w:rStyle w:val="Hyperlink"/>
              </w:rPr>
              <w:t>850148: Kodierung der Diagnose M96.6 ohne Dokumentation einer Fraktur als Komplikation</w:t>
            </w:r>
            <w:r>
              <w:rPr>
                <w:webHidden/>
              </w:rPr>
              <w:tab/>
            </w:r>
            <w:r>
              <w:rPr>
                <w:webHidden/>
              </w:rPr>
              <w:fldChar w:fldCharType="begin"/>
            </w:r>
            <w:r>
              <w:rPr>
                <w:webHidden/>
              </w:rPr>
              <w:instrText xml:space="preserve"> PAGEREF _Toc38995846 \h </w:instrText>
            </w:r>
            <w:r>
              <w:rPr>
                <w:webHidden/>
              </w:rPr>
            </w:r>
            <w:r>
              <w:rPr>
                <w:webHidden/>
              </w:rPr>
              <w:fldChar w:fldCharType="separate"/>
            </w:r>
            <w:r>
              <w:rPr>
                <w:webHidden/>
              </w:rPr>
              <w:t>7</w:t>
            </w:r>
            <w:r>
              <w:rPr>
                <w:webHidden/>
              </w:rPr>
              <w:fldChar w:fldCharType="end"/>
            </w:r>
          </w:hyperlink>
        </w:p>
        <w:p w14:paraId="0FE39172" w14:textId="3BAFFBD2" w:rsidR="00FE62C3" w:rsidRDefault="00FE62C3">
          <w:pPr>
            <w:pStyle w:val="Verzeichnis1"/>
            <w:rPr>
              <w:sz w:val="22"/>
            </w:rPr>
          </w:pPr>
          <w:hyperlink w:anchor="_Toc38995847" w:history="1">
            <w:r w:rsidRPr="00EA5F38">
              <w:rPr>
                <w:rStyle w:val="Hyperlink"/>
              </w:rPr>
              <w:t>850149: Kodierung von Komplikationsdiagnosen ohne Dokumentation spezifischer intra- oder postoperativer Komplikationen</w:t>
            </w:r>
            <w:r>
              <w:rPr>
                <w:webHidden/>
              </w:rPr>
              <w:tab/>
            </w:r>
            <w:r>
              <w:rPr>
                <w:webHidden/>
              </w:rPr>
              <w:fldChar w:fldCharType="begin"/>
            </w:r>
            <w:r>
              <w:rPr>
                <w:webHidden/>
              </w:rPr>
              <w:instrText xml:space="preserve"> PAGEREF _Toc38995847 \h </w:instrText>
            </w:r>
            <w:r>
              <w:rPr>
                <w:webHidden/>
              </w:rPr>
            </w:r>
            <w:r>
              <w:rPr>
                <w:webHidden/>
              </w:rPr>
              <w:fldChar w:fldCharType="separate"/>
            </w:r>
            <w:r>
              <w:rPr>
                <w:webHidden/>
              </w:rPr>
              <w:t>10</w:t>
            </w:r>
            <w:r>
              <w:rPr>
                <w:webHidden/>
              </w:rPr>
              <w:fldChar w:fldCharType="end"/>
            </w:r>
          </w:hyperlink>
        </w:p>
        <w:p w14:paraId="284F693B" w14:textId="7E468F4D" w:rsidR="00FE62C3" w:rsidRDefault="00FE62C3">
          <w:pPr>
            <w:pStyle w:val="Verzeichnis1"/>
            <w:rPr>
              <w:sz w:val="22"/>
            </w:rPr>
          </w:pPr>
          <w:hyperlink w:anchor="_Toc38995848" w:history="1">
            <w:r w:rsidRPr="00EA5F38">
              <w:rPr>
                <w:rStyle w:val="Hyperlink"/>
              </w:rPr>
              <w:t>850352: Auffälligkeitskriterium zur Überdokumentation</w:t>
            </w:r>
            <w:r>
              <w:rPr>
                <w:webHidden/>
              </w:rPr>
              <w:tab/>
            </w:r>
            <w:r>
              <w:rPr>
                <w:webHidden/>
              </w:rPr>
              <w:fldChar w:fldCharType="begin"/>
            </w:r>
            <w:r>
              <w:rPr>
                <w:webHidden/>
              </w:rPr>
              <w:instrText xml:space="preserve"> PAGEREF _Toc38995848 \h </w:instrText>
            </w:r>
            <w:r>
              <w:rPr>
                <w:webHidden/>
              </w:rPr>
            </w:r>
            <w:r>
              <w:rPr>
                <w:webHidden/>
              </w:rPr>
              <w:fldChar w:fldCharType="separate"/>
            </w:r>
            <w:r>
              <w:rPr>
                <w:webHidden/>
              </w:rPr>
              <w:t>14</w:t>
            </w:r>
            <w:r>
              <w:rPr>
                <w:webHidden/>
              </w:rPr>
              <w:fldChar w:fldCharType="end"/>
            </w:r>
          </w:hyperlink>
        </w:p>
        <w:p w14:paraId="0984B35C" w14:textId="7B29AE73" w:rsidR="00FE62C3" w:rsidRDefault="00FE62C3">
          <w:pPr>
            <w:pStyle w:val="Verzeichnis1"/>
            <w:rPr>
              <w:sz w:val="22"/>
            </w:rPr>
          </w:pPr>
          <w:hyperlink w:anchor="_Toc38995849" w:history="1">
            <w:r w:rsidRPr="00EA5F38">
              <w:rPr>
                <w:rStyle w:val="Hyperlink"/>
              </w:rPr>
              <w:t>850368: Auffälligkeitskriterium zum Minimaldatensatz (MDS)</w:t>
            </w:r>
            <w:r>
              <w:rPr>
                <w:webHidden/>
              </w:rPr>
              <w:tab/>
            </w:r>
            <w:r>
              <w:rPr>
                <w:webHidden/>
              </w:rPr>
              <w:fldChar w:fldCharType="begin"/>
            </w:r>
            <w:r>
              <w:rPr>
                <w:webHidden/>
              </w:rPr>
              <w:instrText xml:space="preserve"> PAGEREF _Toc38995849 \h </w:instrText>
            </w:r>
            <w:r>
              <w:rPr>
                <w:webHidden/>
              </w:rPr>
            </w:r>
            <w:r>
              <w:rPr>
                <w:webHidden/>
              </w:rPr>
              <w:fldChar w:fldCharType="separate"/>
            </w:r>
            <w:r>
              <w:rPr>
                <w:webHidden/>
              </w:rPr>
              <w:t>16</w:t>
            </w:r>
            <w:r>
              <w:rPr>
                <w:webHidden/>
              </w:rPr>
              <w:fldChar w:fldCharType="end"/>
            </w:r>
          </w:hyperlink>
        </w:p>
        <w:p w14:paraId="42E1895E" w14:textId="60F03FF4" w:rsidR="00FE62C3" w:rsidRDefault="00FE62C3">
          <w:pPr>
            <w:pStyle w:val="Verzeichnis1"/>
            <w:rPr>
              <w:sz w:val="22"/>
            </w:rPr>
          </w:pPr>
          <w:hyperlink w:anchor="_Toc38995850" w:history="1">
            <w:r w:rsidRPr="00EA5F38">
              <w:rPr>
                <w:rStyle w:val="Hyperlink"/>
              </w:rPr>
              <w:t>Anhang I: Schlüssel (Spezifikation)</w:t>
            </w:r>
            <w:r>
              <w:rPr>
                <w:webHidden/>
              </w:rPr>
              <w:tab/>
            </w:r>
            <w:r>
              <w:rPr>
                <w:webHidden/>
              </w:rPr>
              <w:fldChar w:fldCharType="begin"/>
            </w:r>
            <w:r>
              <w:rPr>
                <w:webHidden/>
              </w:rPr>
              <w:instrText xml:space="preserve"> PAGEREF _Toc38995850 \h </w:instrText>
            </w:r>
            <w:r>
              <w:rPr>
                <w:webHidden/>
              </w:rPr>
            </w:r>
            <w:r>
              <w:rPr>
                <w:webHidden/>
              </w:rPr>
              <w:fldChar w:fldCharType="separate"/>
            </w:r>
            <w:r>
              <w:rPr>
                <w:webHidden/>
              </w:rPr>
              <w:t>18</w:t>
            </w:r>
            <w:r>
              <w:rPr>
                <w:webHidden/>
              </w:rPr>
              <w:fldChar w:fldCharType="end"/>
            </w:r>
          </w:hyperlink>
        </w:p>
        <w:p w14:paraId="615FB6C9" w14:textId="4594A88E" w:rsidR="00FE62C3" w:rsidRDefault="00FE62C3">
          <w:pPr>
            <w:pStyle w:val="Verzeichnis1"/>
            <w:rPr>
              <w:sz w:val="22"/>
            </w:rPr>
          </w:pPr>
          <w:hyperlink w:anchor="_Toc38995851" w:history="1">
            <w:r w:rsidRPr="00EA5F38">
              <w:rPr>
                <w:rStyle w:val="Hyperlink"/>
              </w:rPr>
              <w:t>Anhang II: Listen</w:t>
            </w:r>
            <w:r>
              <w:rPr>
                <w:webHidden/>
              </w:rPr>
              <w:tab/>
            </w:r>
            <w:r>
              <w:rPr>
                <w:webHidden/>
              </w:rPr>
              <w:fldChar w:fldCharType="begin"/>
            </w:r>
            <w:r>
              <w:rPr>
                <w:webHidden/>
              </w:rPr>
              <w:instrText xml:space="preserve"> PAGEREF _Toc38995851 \h </w:instrText>
            </w:r>
            <w:r>
              <w:rPr>
                <w:webHidden/>
              </w:rPr>
            </w:r>
            <w:r>
              <w:rPr>
                <w:webHidden/>
              </w:rPr>
              <w:fldChar w:fldCharType="separate"/>
            </w:r>
            <w:r>
              <w:rPr>
                <w:webHidden/>
              </w:rPr>
              <w:t>19</w:t>
            </w:r>
            <w:r>
              <w:rPr>
                <w:webHidden/>
              </w:rPr>
              <w:fldChar w:fldCharType="end"/>
            </w:r>
          </w:hyperlink>
        </w:p>
        <w:p w14:paraId="2FF41C7B" w14:textId="0E4C3583" w:rsidR="00FE62C3" w:rsidRDefault="00FE62C3">
          <w:pPr>
            <w:pStyle w:val="Verzeichnis1"/>
            <w:rPr>
              <w:sz w:val="22"/>
            </w:rPr>
          </w:pPr>
          <w:hyperlink w:anchor="_Toc38995852" w:history="1">
            <w:r w:rsidRPr="00EA5F38">
              <w:rPr>
                <w:rStyle w:val="Hyperlink"/>
              </w:rPr>
              <w:t>Anhang III: Vorberechnungen</w:t>
            </w:r>
            <w:r>
              <w:rPr>
                <w:webHidden/>
              </w:rPr>
              <w:tab/>
            </w:r>
            <w:r>
              <w:rPr>
                <w:webHidden/>
              </w:rPr>
              <w:fldChar w:fldCharType="begin"/>
            </w:r>
            <w:r>
              <w:rPr>
                <w:webHidden/>
              </w:rPr>
              <w:instrText xml:space="preserve"> PAGEREF _Toc38995852 \h </w:instrText>
            </w:r>
            <w:r>
              <w:rPr>
                <w:webHidden/>
              </w:rPr>
            </w:r>
            <w:r>
              <w:rPr>
                <w:webHidden/>
              </w:rPr>
              <w:fldChar w:fldCharType="separate"/>
            </w:r>
            <w:r>
              <w:rPr>
                <w:webHidden/>
              </w:rPr>
              <w:t>20</w:t>
            </w:r>
            <w:r>
              <w:rPr>
                <w:webHidden/>
              </w:rPr>
              <w:fldChar w:fldCharType="end"/>
            </w:r>
          </w:hyperlink>
        </w:p>
        <w:p w14:paraId="42F55DE5" w14:textId="33D9600C" w:rsidR="00FE62C3" w:rsidRDefault="00FE62C3">
          <w:pPr>
            <w:pStyle w:val="Verzeichnis1"/>
            <w:rPr>
              <w:sz w:val="22"/>
            </w:rPr>
          </w:pPr>
          <w:hyperlink w:anchor="_Toc38995853" w:history="1">
            <w:r w:rsidRPr="00EA5F38">
              <w:rPr>
                <w:rStyle w:val="Hyperlink"/>
              </w:rPr>
              <w:t>Anhang IV: Funktionen</w:t>
            </w:r>
            <w:r>
              <w:rPr>
                <w:webHidden/>
              </w:rPr>
              <w:tab/>
            </w:r>
            <w:r>
              <w:rPr>
                <w:webHidden/>
              </w:rPr>
              <w:fldChar w:fldCharType="begin"/>
            </w:r>
            <w:r>
              <w:rPr>
                <w:webHidden/>
              </w:rPr>
              <w:instrText xml:space="preserve"> PAGEREF _Toc38995853 \h </w:instrText>
            </w:r>
            <w:r>
              <w:rPr>
                <w:webHidden/>
              </w:rPr>
            </w:r>
            <w:r>
              <w:rPr>
                <w:webHidden/>
              </w:rPr>
              <w:fldChar w:fldCharType="separate"/>
            </w:r>
            <w:r>
              <w:rPr>
                <w:webHidden/>
              </w:rPr>
              <w:t>21</w:t>
            </w:r>
            <w:r>
              <w:rPr>
                <w:webHidden/>
              </w:rPr>
              <w:fldChar w:fldCharType="end"/>
            </w:r>
          </w:hyperlink>
        </w:p>
        <w:p w14:paraId="5A1FF168" w14:textId="2A787FDC" w:rsidR="00FE62C3" w:rsidRDefault="00FE62C3">
          <w:pPr>
            <w:pStyle w:val="Verzeichnis1"/>
            <w:rPr>
              <w:sz w:val="22"/>
            </w:rPr>
          </w:pPr>
          <w:hyperlink w:anchor="_Toc38995854" w:history="1">
            <w:r w:rsidRPr="00EA5F38">
              <w:rPr>
                <w:rStyle w:val="Hyperlink"/>
              </w:rPr>
              <w:t>Anhang V: Historie der Auffälligkeitskriterien</w:t>
            </w:r>
            <w:r>
              <w:rPr>
                <w:webHidden/>
              </w:rPr>
              <w:tab/>
            </w:r>
            <w:r>
              <w:rPr>
                <w:webHidden/>
              </w:rPr>
              <w:fldChar w:fldCharType="begin"/>
            </w:r>
            <w:r>
              <w:rPr>
                <w:webHidden/>
              </w:rPr>
              <w:instrText xml:space="preserve"> PAGEREF _Toc38995854 \h </w:instrText>
            </w:r>
            <w:r>
              <w:rPr>
                <w:webHidden/>
              </w:rPr>
            </w:r>
            <w:r>
              <w:rPr>
                <w:webHidden/>
              </w:rPr>
              <w:fldChar w:fldCharType="separate"/>
            </w:r>
            <w:r>
              <w:rPr>
                <w:webHidden/>
              </w:rPr>
              <w:t>22</w:t>
            </w:r>
            <w:r>
              <w:rPr>
                <w:webHidden/>
              </w:rPr>
              <w:fldChar w:fldCharType="end"/>
            </w:r>
          </w:hyperlink>
        </w:p>
        <w:p w14:paraId="321E4928" w14:textId="209B3C83" w:rsidR="00CA1189" w:rsidRPr="00FB7D7D" w:rsidRDefault="00F46B13" w:rsidP="000F3DAF">
          <w:pPr>
            <w:pStyle w:val="Verzeichnis1"/>
            <w:rPr>
              <w:sz w:val="2"/>
              <w:szCs w:val="2"/>
            </w:rPr>
          </w:pPr>
          <w:r>
            <w:rPr>
              <w:b/>
              <w:bCs/>
            </w:rPr>
            <w:fldChar w:fldCharType="end"/>
          </w:r>
        </w:p>
      </w:sdtContent>
    </w:sdt>
    <w:bookmarkEnd w:id="26" w:displacedByCustomXml="prev"/>
    <w:p w14:paraId="4EE9574D" w14:textId="77777777" w:rsidR="00444023" w:rsidRDefault="00444023">
      <w:pPr>
        <w:sectPr w:rsidR="00444023"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68C701A8" w14:textId="77777777" w:rsidR="00293DEF" w:rsidRDefault="00F955A4" w:rsidP="00271720">
      <w:pPr>
        <w:pStyle w:val="berschrift1ohneGliederung"/>
      </w:pPr>
      <w:bookmarkStart w:id="27" w:name="_Toc38995845"/>
      <w:r>
        <w:lastRenderedPageBreak/>
        <w:t>850147: Angabe von ASA 5</w:t>
      </w:r>
      <w:bookmarkEnd w:id="27"/>
    </w:p>
    <w:p w14:paraId="35977E52" w14:textId="77777777" w:rsidR="000F0644" w:rsidRDefault="00F955A4" w:rsidP="00492E33">
      <w:pPr>
        <w:pStyle w:val="Absatzberschriftebene2nurinNavigation"/>
      </w:pPr>
      <w:r>
        <w:t>Verwendete Datenfelder</w:t>
      </w:r>
    </w:p>
    <w:p w14:paraId="0FD5E609" w14:textId="45956CC7" w:rsidR="001046CA" w:rsidRPr="005319EE" w:rsidRDefault="00F955A4" w:rsidP="001046CA">
      <w:r w:rsidRPr="005319EE">
        <w:t xml:space="preserve">Datenbasis: Spezifikation </w:t>
      </w:r>
      <w:del w:id="28" w:author="IQTIG" w:date="2020-04-28T19:39:00Z">
        <w:r w:rsidR="008A6FB6">
          <w:delText>2018</w:delText>
        </w:r>
      </w:del>
      <w:ins w:id="29" w:author="IQTIG" w:date="2020-04-28T19:39: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E4AA1B5"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BE69D5F" w14:textId="77777777" w:rsidR="00216CD3" w:rsidRPr="009E2B0C" w:rsidRDefault="00F955A4" w:rsidP="00F36061">
            <w:pPr>
              <w:pStyle w:val="Tabellenkopf"/>
            </w:pPr>
            <w:r>
              <w:t>Item</w:t>
            </w:r>
          </w:p>
        </w:tc>
        <w:tc>
          <w:tcPr>
            <w:tcW w:w="1097" w:type="pct"/>
          </w:tcPr>
          <w:p w14:paraId="792FFE87" w14:textId="77777777" w:rsidR="00216CD3" w:rsidRPr="009E2B0C" w:rsidRDefault="00F955A4" w:rsidP="00F36061">
            <w:pPr>
              <w:pStyle w:val="Tabellenkopf"/>
            </w:pPr>
            <w:r>
              <w:t>Bezeichnung</w:t>
            </w:r>
          </w:p>
        </w:tc>
        <w:tc>
          <w:tcPr>
            <w:tcW w:w="326" w:type="pct"/>
          </w:tcPr>
          <w:p w14:paraId="41448A03" w14:textId="77777777" w:rsidR="00216CD3" w:rsidRPr="009E2B0C" w:rsidRDefault="00F955A4" w:rsidP="00F36061">
            <w:pPr>
              <w:pStyle w:val="Tabellenkopf"/>
            </w:pPr>
            <w:r>
              <w:t>M/K</w:t>
            </w:r>
          </w:p>
        </w:tc>
        <w:tc>
          <w:tcPr>
            <w:tcW w:w="1792" w:type="pct"/>
          </w:tcPr>
          <w:p w14:paraId="7D6F706D" w14:textId="77777777" w:rsidR="00216CD3" w:rsidRPr="009E2B0C" w:rsidRDefault="00F955A4" w:rsidP="00F36061">
            <w:pPr>
              <w:pStyle w:val="Tabellenkopf"/>
            </w:pPr>
            <w:r>
              <w:t>Schlüssel/Formel</w:t>
            </w:r>
          </w:p>
        </w:tc>
        <w:tc>
          <w:tcPr>
            <w:tcW w:w="1184" w:type="pct"/>
          </w:tcPr>
          <w:p w14:paraId="3738EF8C" w14:textId="77777777" w:rsidR="00216CD3" w:rsidRPr="009E2B0C" w:rsidRDefault="00F955A4" w:rsidP="00DA3905">
            <w:pPr>
              <w:pStyle w:val="Tabellenkopf"/>
              <w:ind w:left="108" w:right="28"/>
            </w:pPr>
            <w:r>
              <w:t xml:space="preserve">Feldname  </w:t>
            </w:r>
          </w:p>
        </w:tc>
      </w:tr>
      <w:tr w:rsidR="00216CD3" w:rsidRPr="00743DF3" w14:paraId="6DB00BA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02A5A0C" w14:textId="107AE3F0" w:rsidR="00216CD3" w:rsidRPr="00743DF3" w:rsidRDefault="008A6FB6" w:rsidP="00F36061">
            <w:pPr>
              <w:pStyle w:val="Tabellentext"/>
            </w:pPr>
            <w:del w:id="30" w:author="IQTIG" w:date="2020-04-28T19:39:00Z">
              <w:r>
                <w:delText>22</w:delText>
              </w:r>
            </w:del>
            <w:ins w:id="31" w:author="IQTIG" w:date="2020-04-28T19:39:00Z">
              <w:r w:rsidR="00F955A4">
                <w:t>23</w:t>
              </w:r>
            </w:ins>
            <w:r w:rsidR="00F955A4">
              <w:t>:B</w:t>
            </w:r>
          </w:p>
        </w:tc>
        <w:tc>
          <w:tcPr>
            <w:tcW w:w="1097" w:type="pct"/>
          </w:tcPr>
          <w:p w14:paraId="63CD4829" w14:textId="77777777" w:rsidR="00216CD3" w:rsidRPr="00743DF3" w:rsidRDefault="00F955A4" w:rsidP="00F36061">
            <w:pPr>
              <w:pStyle w:val="Tabellentext"/>
            </w:pPr>
            <w:r>
              <w:t>Einstufung nach ASA-Klassifikation</w:t>
            </w:r>
          </w:p>
        </w:tc>
        <w:tc>
          <w:tcPr>
            <w:tcW w:w="326" w:type="pct"/>
          </w:tcPr>
          <w:p w14:paraId="555649E0" w14:textId="77777777" w:rsidR="00216CD3" w:rsidRPr="00743DF3" w:rsidRDefault="00F955A4" w:rsidP="00F36061">
            <w:pPr>
              <w:pStyle w:val="Tabellentext"/>
            </w:pPr>
            <w:r>
              <w:t>M</w:t>
            </w:r>
          </w:p>
        </w:tc>
        <w:tc>
          <w:tcPr>
            <w:tcW w:w="1792" w:type="pct"/>
          </w:tcPr>
          <w:p w14:paraId="6A5CEF50" w14:textId="77777777" w:rsidR="00216CD3" w:rsidRPr="00743DF3" w:rsidRDefault="00F955A4" w:rsidP="0053781D">
            <w:pPr>
              <w:pStyle w:val="Tabellentext"/>
              <w:ind w:left="564" w:hanging="451"/>
            </w:pPr>
            <w:r>
              <w:t>1 =</w:t>
            </w:r>
            <w:r>
              <w:tab/>
              <w:t>normaler, gesunder Patient</w:t>
            </w:r>
          </w:p>
          <w:p w14:paraId="0A55C135" w14:textId="77777777" w:rsidR="00216CD3" w:rsidRPr="00743DF3" w:rsidRDefault="00F955A4" w:rsidP="0053781D">
            <w:pPr>
              <w:pStyle w:val="Tabellentext"/>
              <w:ind w:left="564" w:hanging="451"/>
            </w:pPr>
            <w:r>
              <w:t>2 =</w:t>
            </w:r>
            <w:r>
              <w:tab/>
              <w:t>Patient mit leichter Allgemeinerkrankung</w:t>
            </w:r>
          </w:p>
          <w:p w14:paraId="16E1CC5F" w14:textId="77777777" w:rsidR="00216CD3" w:rsidRPr="00743DF3" w:rsidRDefault="00F955A4" w:rsidP="0053781D">
            <w:pPr>
              <w:pStyle w:val="Tabellentext"/>
              <w:ind w:left="564" w:hanging="451"/>
            </w:pPr>
            <w:r>
              <w:t>3 =</w:t>
            </w:r>
            <w:r>
              <w:tab/>
              <w:t>Patient mit schwerer Allgemeinerkrankung</w:t>
            </w:r>
          </w:p>
          <w:p w14:paraId="6F6A223D" w14:textId="77777777" w:rsidR="00216CD3" w:rsidRPr="00743DF3" w:rsidRDefault="00F955A4" w:rsidP="0053781D">
            <w:pPr>
              <w:pStyle w:val="Tabellentext"/>
              <w:ind w:left="564" w:hanging="451"/>
            </w:pPr>
            <w:r>
              <w:t>4 =</w:t>
            </w:r>
            <w:r>
              <w:tab/>
              <w:t>Patient mit schwerer Allgemeinerkrankung, die eine ständige Lebensbedrohung darstellt</w:t>
            </w:r>
          </w:p>
          <w:p w14:paraId="55B0742C" w14:textId="77777777" w:rsidR="00216CD3" w:rsidRPr="00743DF3" w:rsidRDefault="00F955A4" w:rsidP="0053781D">
            <w:pPr>
              <w:pStyle w:val="Tabellentext"/>
              <w:ind w:left="564" w:hanging="451"/>
            </w:pPr>
            <w:r>
              <w:t>5 =</w:t>
            </w:r>
            <w:r>
              <w:tab/>
              <w:t>moribunder Patient, von dem nicht erwartet wird, dass er ohne Operation überlebt</w:t>
            </w:r>
          </w:p>
        </w:tc>
        <w:tc>
          <w:tcPr>
            <w:tcW w:w="1184" w:type="pct"/>
          </w:tcPr>
          <w:p w14:paraId="6D65991E" w14:textId="77777777" w:rsidR="00216CD3" w:rsidRPr="00743DF3" w:rsidRDefault="00F955A4" w:rsidP="00F36061">
            <w:pPr>
              <w:pStyle w:val="Tabellentext"/>
            </w:pPr>
            <w:r>
              <w:t>ASA</w:t>
            </w:r>
          </w:p>
        </w:tc>
      </w:tr>
    </w:tbl>
    <w:p w14:paraId="15BB29E2" w14:textId="77777777" w:rsidR="00444023" w:rsidRDefault="00444023">
      <w:pPr>
        <w:sectPr w:rsidR="00444023"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48428976" w14:textId="77777777" w:rsidR="006D1B0D" w:rsidRDefault="00F955A4" w:rsidP="00F12416">
      <w:pPr>
        <w:pStyle w:val="Absatzberschriftebene2nurinNavigation"/>
      </w:pPr>
      <w:ins w:id="32" w:author="IQTIG" w:date="2020-04-28T19:39: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17381F9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A03CD9" w14:textId="55873944" w:rsidR="000517F0" w:rsidRPr="000517F0" w:rsidRDefault="008A6FB6" w:rsidP="009A6A2C">
            <w:pPr>
              <w:pStyle w:val="Tabellenkopf"/>
            </w:pPr>
            <w:del w:id="33" w:author="IQTIG" w:date="2020-04-28T19:39:00Z">
              <w:r>
                <w:delText>AK-</w:delText>
              </w:r>
            </w:del>
            <w:r w:rsidR="00F955A4">
              <w:t>ID</w:t>
            </w:r>
          </w:p>
        </w:tc>
        <w:tc>
          <w:tcPr>
            <w:tcW w:w="5895" w:type="dxa"/>
          </w:tcPr>
          <w:p w14:paraId="0D4B2787" w14:textId="77777777" w:rsidR="000517F0" w:rsidRDefault="00F955A4" w:rsidP="000517F0">
            <w:pPr>
              <w:pStyle w:val="Tabellentext"/>
              <w:cnfStyle w:val="000000000000" w:firstRow="0" w:lastRow="0" w:firstColumn="0" w:lastColumn="0" w:oddVBand="0" w:evenVBand="0" w:oddHBand="0" w:evenHBand="0" w:firstRowFirstColumn="0" w:firstRowLastColumn="0" w:lastRowFirstColumn="0" w:lastRowLastColumn="0"/>
            </w:pPr>
            <w:r>
              <w:t>850147</w:t>
            </w:r>
          </w:p>
        </w:tc>
      </w:tr>
      <w:tr w:rsidR="00C83B05" w14:paraId="6DFA039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20AA83" w14:textId="77777777" w:rsidR="00C83B05" w:rsidRDefault="00F955A4" w:rsidP="009A6A2C">
            <w:pPr>
              <w:pStyle w:val="Tabellenkopf"/>
            </w:pPr>
            <w:r>
              <w:t>Jahr der Erstanwendung</w:t>
            </w:r>
          </w:p>
        </w:tc>
        <w:tc>
          <w:tcPr>
            <w:tcW w:w="5895" w:type="dxa"/>
          </w:tcPr>
          <w:p w14:paraId="033A4873" w14:textId="77777777" w:rsidR="00C83B05" w:rsidRDefault="00F955A4"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7F2F92C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69CC2C" w14:textId="77777777" w:rsidR="00C83B05" w:rsidRDefault="00F955A4" w:rsidP="009A6A2C">
            <w:pPr>
              <w:pStyle w:val="Tabellenkopf"/>
            </w:pPr>
            <w:r>
              <w:t>Begründung für die Auswahl</w:t>
            </w:r>
          </w:p>
        </w:tc>
        <w:tc>
          <w:tcPr>
            <w:tcW w:w="5895" w:type="dxa"/>
          </w:tcPr>
          <w:p w14:paraId="14CA83A3" w14:textId="77777777" w:rsidR="00C83B05" w:rsidRP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828BAEA"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Die ASA-Klassifikation geht als Risikofaktor in die Risikoadjustierungsmodelle mehrerer Qualitätsindikatoren ein.</w:t>
            </w:r>
          </w:p>
          <w:p w14:paraId="0D976D6A" w14:textId="77777777" w:rsidR="00C83B05" w:rsidRP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54D3D26" w14:textId="77777777" w:rsidR="00C83B05" w:rsidRDefault="00F955A4" w:rsidP="00C83B05">
            <w:pPr>
              <w:pStyle w:val="Tabellentext"/>
              <w:cnfStyle w:val="000000000000" w:firstRow="0" w:lastRow="0" w:firstColumn="0" w:lastColumn="0" w:oddVBand="0" w:evenVBand="0" w:oddHBand="0" w:evenHBand="0" w:firstRowFirstColumn="0" w:firstRowLastColumn="0" w:lastRowFirstColumn="0" w:lastRowLastColumn="0"/>
            </w:pPr>
            <w:r>
              <w:t>Fehldokumentation. Eigentlich liegt eine niedrigere ASA-Einstufung vor.</w:t>
            </w:r>
          </w:p>
        </w:tc>
      </w:tr>
      <w:tr w:rsidR="00C83B05" w14:paraId="6483CEE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1EAA11" w14:textId="77777777" w:rsidR="00C83B05" w:rsidRDefault="00F955A4" w:rsidP="00AD72D5">
            <w:pPr>
              <w:pStyle w:val="Tabellenkopf"/>
            </w:pPr>
            <w:r>
              <w:t>Bezug zu anderen</w:t>
            </w:r>
            <w:r>
              <w:br/>
              <w:t>Qualitätsindikatoren/Kennzahlen</w:t>
            </w:r>
          </w:p>
        </w:tc>
        <w:tc>
          <w:tcPr>
            <w:tcW w:w="5895" w:type="dxa"/>
          </w:tcPr>
          <w:p w14:paraId="366F3CFF" w14:textId="77777777" w:rsidR="00C83B05" w:rsidRPr="00C83B05"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 xml:space="preserve">54033: Verhältnis der beobachteten zur erwarteten Rate (O/E) an Patientinnen und Patienten mit Gehunfähigkeit bei Entlassung </w:t>
            </w:r>
            <w:r>
              <w:br/>
              <w:t xml:space="preserve">54040: Verhältnis der beobachteten zur erwarteten Rate (O/E) an Wundhämatomen/Nachblutungen bei osteosynthetischer Versorgung einer hüftgelenknahen Femurfraktur </w:t>
            </w:r>
            <w:r>
              <w:br/>
              <w:t xml:space="preserve">54042: Verhältnis der beobachteten zur erwarteten Rate (O/E) an allgemeinen Komplikationen bei osteosynthetischer Versorgung einer hüftgelenknahen Femurfraktur </w:t>
            </w:r>
            <w:r>
              <w:br/>
              <w:t>54046: Verhältnis der beobachteten zur erwarteten Rate (O/E) an Todesfällen</w:t>
            </w:r>
          </w:p>
        </w:tc>
      </w:tr>
      <w:tr w:rsidR="000517F0" w14:paraId="6C99254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A5BD67" w14:textId="3FACBFB1" w:rsidR="000517F0" w:rsidRDefault="008A6FB6" w:rsidP="009975E4">
            <w:pPr>
              <w:pStyle w:val="Tabellenkopf"/>
            </w:pPr>
            <w:del w:id="34" w:author="IQTIG" w:date="2020-04-28T19:39:00Z">
              <w:r>
                <w:delText>Bewertungsart</w:delText>
              </w:r>
            </w:del>
            <w:ins w:id="35" w:author="IQTIG" w:date="2020-04-28T19:39:00Z">
              <w:r w:rsidR="00F955A4">
                <w:t>Berechnungsart</w:t>
              </w:r>
            </w:ins>
          </w:p>
        </w:tc>
        <w:tc>
          <w:tcPr>
            <w:tcW w:w="5895" w:type="dxa"/>
          </w:tcPr>
          <w:p w14:paraId="045FDC75" w14:textId="77777777" w:rsidR="000517F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5D9293F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381E83" w14:textId="6142C8E8" w:rsidR="000517F0" w:rsidRDefault="00F955A4" w:rsidP="009A6A2C">
            <w:pPr>
              <w:pStyle w:val="Tabellenkopf"/>
            </w:pPr>
            <w:r>
              <w:t xml:space="preserve">Referenzbereich </w:t>
            </w:r>
            <w:del w:id="36" w:author="IQTIG" w:date="2020-04-28T19:39:00Z">
              <w:r w:rsidR="008A6FB6">
                <w:delText>2018</w:delText>
              </w:r>
            </w:del>
            <w:ins w:id="37" w:author="IQTIG" w:date="2020-04-28T19:39:00Z">
              <w:r>
                <w:t>2019</w:t>
              </w:r>
            </w:ins>
          </w:p>
        </w:tc>
        <w:tc>
          <w:tcPr>
            <w:tcW w:w="5895" w:type="dxa"/>
          </w:tcPr>
          <w:p w14:paraId="65F75C08" w14:textId="77777777" w:rsidR="000517F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 0</w:t>
            </w:r>
          </w:p>
        </w:tc>
      </w:tr>
      <w:tr w:rsidR="000517F0" w14:paraId="3F0188E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427A1D" w14:textId="5A2263CA" w:rsidR="000517F0" w:rsidRDefault="00F955A4" w:rsidP="00A3278E">
            <w:pPr>
              <w:pStyle w:val="Tabellenkopf"/>
            </w:pPr>
            <w:r w:rsidRPr="00E37ACC">
              <w:t>R</w:t>
            </w:r>
            <w:r>
              <w:t xml:space="preserve">eferenzbereich </w:t>
            </w:r>
            <w:del w:id="38" w:author="IQTIG" w:date="2020-04-28T19:39:00Z">
              <w:r w:rsidR="008A6FB6">
                <w:delText>2017</w:delText>
              </w:r>
            </w:del>
            <w:ins w:id="39" w:author="IQTIG" w:date="2020-04-28T19:39:00Z">
              <w:r>
                <w:t>2018</w:t>
              </w:r>
            </w:ins>
          </w:p>
        </w:tc>
        <w:tc>
          <w:tcPr>
            <w:tcW w:w="5895" w:type="dxa"/>
          </w:tcPr>
          <w:p w14:paraId="20538427" w14:textId="77777777" w:rsidR="000517F0"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 0</w:t>
            </w:r>
          </w:p>
        </w:tc>
      </w:tr>
      <w:tr w:rsidR="00B66E40" w14:paraId="46E37AF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EF1E94" w14:textId="745B31B8" w:rsidR="00B66E40" w:rsidRDefault="00F955A4" w:rsidP="009A6A2C">
            <w:pPr>
              <w:pStyle w:val="Tabellenkopf"/>
            </w:pPr>
            <w:r>
              <w:t xml:space="preserve">Erläuterung zum Referenzbereich </w:t>
            </w:r>
            <w:del w:id="40" w:author="IQTIG" w:date="2020-04-28T19:39:00Z">
              <w:r w:rsidR="008A6FB6">
                <w:delText>2018</w:delText>
              </w:r>
            </w:del>
            <w:ins w:id="41" w:author="IQTIG" w:date="2020-04-28T19:39:00Z">
              <w:r>
                <w:t>2019</w:t>
              </w:r>
            </w:ins>
          </w:p>
        </w:tc>
        <w:tc>
          <w:tcPr>
            <w:tcW w:w="5895" w:type="dxa"/>
          </w:tcPr>
          <w:p w14:paraId="4874E0DE"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574A28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F1392A" w14:textId="698F4AEA" w:rsidR="00B66E40" w:rsidRDefault="00F955A4" w:rsidP="009A6A2C">
            <w:pPr>
              <w:pStyle w:val="Tabellenkopf"/>
            </w:pPr>
            <w:r>
              <w:t xml:space="preserve">Erläuterung zum Strukturierten Dialog bzw. Stellungnahmeverfahren </w:t>
            </w:r>
            <w:del w:id="42" w:author="IQTIG" w:date="2020-04-28T19:39:00Z">
              <w:r w:rsidR="008A6FB6">
                <w:delText>2018</w:delText>
              </w:r>
            </w:del>
            <w:ins w:id="43" w:author="IQTIG" w:date="2020-04-28T19:39:00Z">
              <w:r>
                <w:t>2019</w:t>
              </w:r>
            </w:ins>
          </w:p>
        </w:tc>
        <w:tc>
          <w:tcPr>
            <w:tcW w:w="5895" w:type="dxa"/>
          </w:tcPr>
          <w:p w14:paraId="042AB529"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79E99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68B5369" w14:textId="77777777" w:rsidR="00B66E40" w:rsidRPr="00E37ACC" w:rsidRDefault="00F955A4" w:rsidP="009A6A2C">
            <w:pPr>
              <w:pStyle w:val="Tabellenkopf"/>
            </w:pPr>
            <w:r w:rsidRPr="00E37ACC">
              <w:t>Rechenregeln</w:t>
            </w:r>
          </w:p>
        </w:tc>
        <w:tc>
          <w:tcPr>
            <w:tcW w:w="5895" w:type="dxa"/>
          </w:tcPr>
          <w:p w14:paraId="7A0B921F" w14:textId="77777777" w:rsidR="00897EAC" w:rsidRPr="00897EAC" w:rsidRDefault="00F955A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8F1AB32"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Fälle mit Angabe ASA = 5 („moribunder Patient, von dem nicht erwartet wird, dass er ohne Operation überlebt“)</w:t>
            </w:r>
          </w:p>
          <w:p w14:paraId="5A41616C" w14:textId="77777777" w:rsidR="00897EAC" w:rsidRPr="00897EAC" w:rsidRDefault="00F955A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9435849" w14:textId="77777777" w:rsidR="00694883" w:rsidRPr="00715CCE" w:rsidRDefault="00F955A4"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Fälle</w:t>
            </w:r>
          </w:p>
        </w:tc>
      </w:tr>
      <w:tr w:rsidR="00B66E40" w14:paraId="2FFE97E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A661C39" w14:textId="77777777" w:rsidR="00B66E40" w:rsidRPr="00E37ACC" w:rsidRDefault="00F955A4" w:rsidP="009A6A2C">
            <w:pPr>
              <w:pStyle w:val="Tabellenkopf"/>
            </w:pPr>
            <w:r w:rsidRPr="00E37ACC">
              <w:t>Erläuterung der Rechenregel</w:t>
            </w:r>
          </w:p>
        </w:tc>
        <w:tc>
          <w:tcPr>
            <w:tcW w:w="5895" w:type="dxa"/>
          </w:tcPr>
          <w:p w14:paraId="2A55933F"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375EE4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154ADC" w14:textId="77777777" w:rsidR="00B66E40" w:rsidRPr="00E37ACC" w:rsidRDefault="00F955A4" w:rsidP="009A6A2C">
            <w:pPr>
              <w:pStyle w:val="Tabellenkopf"/>
            </w:pPr>
            <w:r w:rsidRPr="00E37ACC">
              <w:t>Teildatensatzbezug</w:t>
            </w:r>
          </w:p>
        </w:tc>
        <w:tc>
          <w:tcPr>
            <w:tcW w:w="5895" w:type="dxa"/>
          </w:tcPr>
          <w:p w14:paraId="2CE5B5A3" w14:textId="77777777" w:rsidR="00B66E40"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17/1:B</w:t>
            </w:r>
          </w:p>
        </w:tc>
      </w:tr>
      <w:tr w:rsidR="00C83B05" w14:paraId="7AC48E1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42FF3F" w14:textId="77777777" w:rsidR="00C83B05" w:rsidRPr="00E37ACC" w:rsidRDefault="00F955A4" w:rsidP="009A6A2C">
            <w:pPr>
              <w:pStyle w:val="Tabellenkopf"/>
            </w:pPr>
            <w:r>
              <w:t>Mindestanzahl Zähler</w:t>
            </w:r>
          </w:p>
        </w:tc>
        <w:tc>
          <w:tcPr>
            <w:tcW w:w="5895" w:type="dxa"/>
          </w:tcPr>
          <w:p w14:paraId="4B46EB7A"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C4BDC5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8D1D31" w14:textId="77777777" w:rsidR="00C83B05" w:rsidRPr="00E37ACC" w:rsidRDefault="00F955A4" w:rsidP="009A6A2C">
            <w:pPr>
              <w:pStyle w:val="Tabellenkopf"/>
            </w:pPr>
            <w:r>
              <w:t>Mindestanzahl Nenner</w:t>
            </w:r>
          </w:p>
        </w:tc>
        <w:tc>
          <w:tcPr>
            <w:tcW w:w="5895" w:type="dxa"/>
          </w:tcPr>
          <w:p w14:paraId="7DA5CA39"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8757B1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51350C" w14:textId="77777777" w:rsidR="00B66E40" w:rsidRPr="00E37ACC" w:rsidRDefault="00F955A4" w:rsidP="009A6A2C">
            <w:pPr>
              <w:pStyle w:val="Tabellenkopf"/>
            </w:pPr>
            <w:r>
              <w:t>Zähler (Formel)</w:t>
            </w:r>
          </w:p>
        </w:tc>
        <w:tc>
          <w:tcPr>
            <w:tcW w:w="5895" w:type="dxa"/>
          </w:tcPr>
          <w:p w14:paraId="776CEAB8" w14:textId="77777777" w:rsidR="00B66E40" w:rsidRPr="00722F75" w:rsidRDefault="00F955A4" w:rsidP="00722F75">
            <w:pPr>
              <w:pStyle w:val="CodeOhneSilbentrennung"/>
              <w:cnfStyle w:val="000000000000" w:firstRow="0" w:lastRow="0" w:firstColumn="0" w:lastColumn="0" w:oddVBand="0" w:evenVBand="0" w:oddHBand="0" w:evenHBand="0" w:firstRowFirstColumn="0" w:firstRowLastColumn="0" w:lastRowFirstColumn="0" w:lastRowLastColumn="0"/>
            </w:pPr>
            <w:r>
              <w:t>ASA %==% 5</w:t>
            </w:r>
          </w:p>
        </w:tc>
      </w:tr>
      <w:tr w:rsidR="00B66E40" w14:paraId="5EF088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012BDA" w14:textId="77777777" w:rsidR="00B66E40" w:rsidRPr="00E37ACC" w:rsidRDefault="00F955A4" w:rsidP="009A6A2C">
            <w:pPr>
              <w:pStyle w:val="Tabellenkopf"/>
            </w:pPr>
            <w:r w:rsidRPr="00E37ACC">
              <w:t>Nenner (Formel)</w:t>
            </w:r>
          </w:p>
        </w:tc>
        <w:tc>
          <w:tcPr>
            <w:tcW w:w="5895" w:type="dxa"/>
          </w:tcPr>
          <w:p w14:paraId="4DFC30FF" w14:textId="77777777" w:rsidR="00B66E40" w:rsidRPr="00722F75" w:rsidRDefault="00F955A4" w:rsidP="008E514B">
            <w:pPr>
              <w:pStyle w:val="CodeOhneSilbentrennung"/>
              <w:cnfStyle w:val="000000000000" w:firstRow="0" w:lastRow="0" w:firstColumn="0" w:lastColumn="0" w:oddVBand="0" w:evenVBand="0" w:oddHBand="0" w:evenHBand="0" w:firstRowFirstColumn="0" w:firstRowLastColumn="0" w:lastRowFirstColumn="0" w:lastRowLastColumn="0"/>
            </w:pPr>
            <w:r>
              <w:t>TRUE</w:t>
            </w:r>
          </w:p>
        </w:tc>
      </w:tr>
      <w:tr w:rsidR="00B66E40" w14:paraId="15FEE3E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B40C06" w14:textId="77777777" w:rsidR="00B66E40" w:rsidRPr="00E37ACC" w:rsidRDefault="00F955A4" w:rsidP="009A6A2C">
            <w:pPr>
              <w:pStyle w:val="Tabellenkopf"/>
            </w:pPr>
            <w:r w:rsidRPr="00E37ACC">
              <w:t>Verwendete Funktionen</w:t>
            </w:r>
          </w:p>
        </w:tc>
        <w:tc>
          <w:tcPr>
            <w:tcW w:w="5895" w:type="dxa"/>
          </w:tcPr>
          <w:p w14:paraId="323E2ADB" w14:textId="77777777" w:rsidR="00B66E40" w:rsidRPr="00D817EF" w:rsidRDefault="00F955A4"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3DD5C4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792426" w14:textId="77777777" w:rsidR="00B66E40" w:rsidRPr="00E37ACC" w:rsidRDefault="00F955A4" w:rsidP="009A6A2C">
            <w:pPr>
              <w:pStyle w:val="Tabellenkopf"/>
            </w:pPr>
            <w:r w:rsidRPr="00E37ACC">
              <w:t>Verwendete Listen</w:t>
            </w:r>
          </w:p>
        </w:tc>
        <w:tc>
          <w:tcPr>
            <w:tcW w:w="5895" w:type="dxa"/>
          </w:tcPr>
          <w:p w14:paraId="386CB7D9" w14:textId="77777777" w:rsidR="00B0537E" w:rsidRPr="003E64DF" w:rsidRDefault="00F955A4"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7E66400" w14:textId="77777777" w:rsidTr="00966021">
        <w:trPr>
          <w:trHeight w:val="221"/>
          <w:ins w:id="44"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4CF310DA" w14:textId="77777777" w:rsidR="00B66E40" w:rsidRPr="00E37ACC" w:rsidRDefault="00F955A4" w:rsidP="00AD72D5">
            <w:pPr>
              <w:pStyle w:val="Tabellenkopf"/>
              <w:rPr>
                <w:ins w:id="45" w:author="IQTIG" w:date="2020-04-28T19:39:00Z"/>
              </w:rPr>
            </w:pPr>
            <w:ins w:id="46" w:author="IQTIG" w:date="2020-04-28T19:39:00Z">
              <w:r>
                <w:t>Vergleichbarkeit mit</w:t>
              </w:r>
              <w:r>
                <w:br/>
                <w:t>Vorjahresergebnissen</w:t>
              </w:r>
            </w:ins>
          </w:p>
        </w:tc>
        <w:tc>
          <w:tcPr>
            <w:tcW w:w="5895" w:type="dxa"/>
          </w:tcPr>
          <w:p w14:paraId="23DA471A" w14:textId="77777777" w:rsidR="00B66E40" w:rsidRDefault="00F955A4" w:rsidP="00A4783D">
            <w:pPr>
              <w:pStyle w:val="Tabellentext"/>
              <w:cnfStyle w:val="000000000000" w:firstRow="0" w:lastRow="0" w:firstColumn="0" w:lastColumn="0" w:oddVBand="0" w:evenVBand="0" w:oddHBand="0" w:evenHBand="0" w:firstRowFirstColumn="0" w:firstRowLastColumn="0" w:lastRowFirstColumn="0" w:lastRowLastColumn="0"/>
              <w:rPr>
                <w:ins w:id="47" w:author="IQTIG" w:date="2020-04-28T19:39:00Z"/>
              </w:rPr>
            </w:pPr>
            <w:ins w:id="48" w:author="IQTIG" w:date="2020-04-28T19:39:00Z">
              <w:r>
                <w:t>Eingeschränkt vergleichbar</w:t>
              </w:r>
            </w:ins>
          </w:p>
        </w:tc>
      </w:tr>
    </w:tbl>
    <w:p w14:paraId="2C970647" w14:textId="77777777" w:rsidR="009E1781" w:rsidRPr="00CC72DB" w:rsidRDefault="00FE62C3" w:rsidP="00CC72DB">
      <w:pPr>
        <w:pStyle w:val="Tabellentext"/>
        <w:spacing w:before="0"/>
        <w:ind w:left="0"/>
        <w:rPr>
          <w:ins w:id="49" w:author="IQTIG" w:date="2020-04-28T19:39:00Z"/>
          <w:sz w:val="2"/>
          <w:szCs w:val="2"/>
        </w:rPr>
      </w:pPr>
    </w:p>
    <w:p w14:paraId="38D8A710" w14:textId="77777777" w:rsidR="00444023" w:rsidRDefault="00444023">
      <w:pPr>
        <w:rPr>
          <w:ins w:id="50" w:author="IQTIG" w:date="2020-04-28T19:39:00Z"/>
        </w:rPr>
        <w:sectPr w:rsidR="00444023" w:rsidSect="001E71EA">
          <w:pgSz w:w="11906" w:h="16838" w:code="9"/>
          <w:pgMar w:top="1418" w:right="1134" w:bottom="1418" w:left="1701" w:header="454" w:footer="737" w:gutter="0"/>
          <w:cols w:space="708"/>
          <w:docGrid w:linePitch="360"/>
        </w:sectPr>
      </w:pPr>
    </w:p>
    <w:p w14:paraId="6A8DDF69" w14:textId="77777777" w:rsidR="00293DEF" w:rsidRDefault="00F955A4" w:rsidP="00271720">
      <w:pPr>
        <w:pStyle w:val="berschrift1ohneGliederung"/>
      </w:pPr>
      <w:bookmarkStart w:id="51" w:name="_Toc38995846"/>
      <w:r>
        <w:lastRenderedPageBreak/>
        <w:t>850148: Kodierung der Diagnose M96.6 ohne Dokumentation einer Fraktur als Komplikation</w:t>
      </w:r>
      <w:bookmarkEnd w:id="51"/>
    </w:p>
    <w:p w14:paraId="5FC0ADBD" w14:textId="77777777" w:rsidR="000F0644" w:rsidRDefault="00F955A4" w:rsidP="00492E33">
      <w:pPr>
        <w:pStyle w:val="Absatzberschriftebene2nurinNavigation"/>
      </w:pPr>
      <w:r>
        <w:t>Verwendete Datenfelder</w:t>
      </w:r>
    </w:p>
    <w:p w14:paraId="7DD60964" w14:textId="10ED0A88" w:rsidR="001046CA" w:rsidRPr="005319EE" w:rsidRDefault="00F955A4" w:rsidP="001046CA">
      <w:r w:rsidRPr="005319EE">
        <w:t xml:space="preserve">Datenbasis: Spezifikation </w:t>
      </w:r>
      <w:del w:id="52" w:author="IQTIG" w:date="2020-04-28T19:39:00Z">
        <w:r w:rsidR="008A6FB6">
          <w:delText>2018</w:delText>
        </w:r>
      </w:del>
      <w:ins w:id="53" w:author="IQTIG" w:date="2020-04-28T19:39: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32A4884"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7334A73" w14:textId="77777777" w:rsidR="00216CD3" w:rsidRPr="009E2B0C" w:rsidRDefault="00F955A4" w:rsidP="00F36061">
            <w:pPr>
              <w:pStyle w:val="Tabellenkopf"/>
            </w:pPr>
            <w:r>
              <w:t>Item</w:t>
            </w:r>
          </w:p>
        </w:tc>
        <w:tc>
          <w:tcPr>
            <w:tcW w:w="1097" w:type="pct"/>
          </w:tcPr>
          <w:p w14:paraId="25BBE0D7" w14:textId="77777777" w:rsidR="00216CD3" w:rsidRPr="009E2B0C" w:rsidRDefault="00F955A4" w:rsidP="00F36061">
            <w:pPr>
              <w:pStyle w:val="Tabellenkopf"/>
            </w:pPr>
            <w:r>
              <w:t>Bezeichnung</w:t>
            </w:r>
          </w:p>
        </w:tc>
        <w:tc>
          <w:tcPr>
            <w:tcW w:w="326" w:type="pct"/>
          </w:tcPr>
          <w:p w14:paraId="33AD6163" w14:textId="77777777" w:rsidR="00216CD3" w:rsidRPr="009E2B0C" w:rsidRDefault="00F955A4" w:rsidP="00F36061">
            <w:pPr>
              <w:pStyle w:val="Tabellenkopf"/>
            </w:pPr>
            <w:r>
              <w:t>M/K</w:t>
            </w:r>
          </w:p>
        </w:tc>
        <w:tc>
          <w:tcPr>
            <w:tcW w:w="1792" w:type="pct"/>
          </w:tcPr>
          <w:p w14:paraId="1D7DDF2B" w14:textId="77777777" w:rsidR="00216CD3" w:rsidRPr="009E2B0C" w:rsidRDefault="00F955A4" w:rsidP="00F36061">
            <w:pPr>
              <w:pStyle w:val="Tabellenkopf"/>
            </w:pPr>
            <w:r>
              <w:t>Schlüssel/Formel</w:t>
            </w:r>
          </w:p>
        </w:tc>
        <w:tc>
          <w:tcPr>
            <w:tcW w:w="1184" w:type="pct"/>
          </w:tcPr>
          <w:p w14:paraId="00E7440D" w14:textId="77777777" w:rsidR="00216CD3" w:rsidRPr="009E2B0C" w:rsidRDefault="00F955A4" w:rsidP="00DA3905">
            <w:pPr>
              <w:pStyle w:val="Tabellenkopf"/>
              <w:ind w:left="108" w:right="28"/>
            </w:pPr>
            <w:r>
              <w:t xml:space="preserve">Feldname  </w:t>
            </w:r>
          </w:p>
        </w:tc>
      </w:tr>
      <w:tr w:rsidR="00216CD3" w:rsidRPr="00743DF3" w14:paraId="1207241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82CC6B9" w14:textId="70B9C078" w:rsidR="00216CD3" w:rsidRPr="00743DF3" w:rsidRDefault="008A6FB6" w:rsidP="00F36061">
            <w:pPr>
              <w:pStyle w:val="Tabellentext"/>
            </w:pPr>
            <w:del w:id="54" w:author="IQTIG" w:date="2020-04-28T19:39:00Z">
              <w:r>
                <w:delText>30</w:delText>
              </w:r>
            </w:del>
            <w:ins w:id="55" w:author="IQTIG" w:date="2020-04-28T19:39:00Z">
              <w:r w:rsidR="00F955A4">
                <w:t>31</w:t>
              </w:r>
            </w:ins>
            <w:r w:rsidR="00F955A4">
              <w:t>.6:B</w:t>
            </w:r>
          </w:p>
        </w:tc>
        <w:tc>
          <w:tcPr>
            <w:tcW w:w="1097" w:type="pct"/>
          </w:tcPr>
          <w:p w14:paraId="78D0732E" w14:textId="77777777" w:rsidR="00216CD3" w:rsidRPr="00743DF3" w:rsidRDefault="00F955A4" w:rsidP="00F36061">
            <w:pPr>
              <w:pStyle w:val="Tabellentext"/>
            </w:pPr>
            <w:r>
              <w:t>Fraktur</w:t>
            </w:r>
          </w:p>
        </w:tc>
        <w:tc>
          <w:tcPr>
            <w:tcW w:w="326" w:type="pct"/>
          </w:tcPr>
          <w:p w14:paraId="6FDFB2F4" w14:textId="77777777" w:rsidR="00216CD3" w:rsidRPr="00743DF3" w:rsidRDefault="00F955A4" w:rsidP="00F36061">
            <w:pPr>
              <w:pStyle w:val="Tabellentext"/>
            </w:pPr>
            <w:r>
              <w:t>K</w:t>
            </w:r>
          </w:p>
        </w:tc>
        <w:tc>
          <w:tcPr>
            <w:tcW w:w="1792" w:type="pct"/>
          </w:tcPr>
          <w:p w14:paraId="73E13598" w14:textId="77777777" w:rsidR="00216CD3" w:rsidRPr="00743DF3" w:rsidRDefault="00F955A4" w:rsidP="0053781D">
            <w:pPr>
              <w:pStyle w:val="Tabellentext"/>
              <w:ind w:left="564" w:hanging="451"/>
            </w:pPr>
            <w:r>
              <w:t>1 =</w:t>
            </w:r>
            <w:r>
              <w:tab/>
              <w:t>ja</w:t>
            </w:r>
          </w:p>
        </w:tc>
        <w:tc>
          <w:tcPr>
            <w:tcW w:w="1184" w:type="pct"/>
          </w:tcPr>
          <w:p w14:paraId="21D20B45" w14:textId="77777777" w:rsidR="00216CD3" w:rsidRPr="00743DF3" w:rsidRDefault="00F955A4" w:rsidP="00F36061">
            <w:pPr>
              <w:pStyle w:val="Tabellentext"/>
            </w:pPr>
            <w:r>
              <w:t>FRAKTUR</w:t>
            </w:r>
          </w:p>
        </w:tc>
      </w:tr>
      <w:tr w:rsidR="00216CD3" w:rsidRPr="00743DF3" w14:paraId="159F15C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6FF7D63" w14:textId="2119BD39" w:rsidR="00216CD3" w:rsidRPr="00743DF3" w:rsidRDefault="008A6FB6" w:rsidP="00F36061">
            <w:pPr>
              <w:pStyle w:val="Tabellentext"/>
            </w:pPr>
            <w:del w:id="56" w:author="IQTIG" w:date="2020-04-28T19:39:00Z">
              <w:r>
                <w:delText>42</w:delText>
              </w:r>
            </w:del>
            <w:ins w:id="57" w:author="IQTIG" w:date="2020-04-28T19:39:00Z">
              <w:r w:rsidR="00F955A4">
                <w:t>43</w:t>
              </w:r>
            </w:ins>
            <w:r w:rsidR="00F955A4">
              <w:t>:B</w:t>
            </w:r>
          </w:p>
        </w:tc>
        <w:tc>
          <w:tcPr>
            <w:tcW w:w="1097" w:type="pct"/>
          </w:tcPr>
          <w:p w14:paraId="027A174F" w14:textId="77777777" w:rsidR="00216CD3" w:rsidRPr="00743DF3" w:rsidRDefault="00F955A4" w:rsidP="00F36061">
            <w:pPr>
              <w:pStyle w:val="Tabellentext"/>
            </w:pPr>
            <w:r>
              <w:t>Entlassungsdiagnose(n)</w:t>
            </w:r>
          </w:p>
        </w:tc>
        <w:tc>
          <w:tcPr>
            <w:tcW w:w="326" w:type="pct"/>
          </w:tcPr>
          <w:p w14:paraId="20DCEB19" w14:textId="77777777" w:rsidR="00216CD3" w:rsidRPr="00743DF3" w:rsidRDefault="00F955A4" w:rsidP="00F36061">
            <w:pPr>
              <w:pStyle w:val="Tabellentext"/>
            </w:pPr>
            <w:r>
              <w:t>M</w:t>
            </w:r>
          </w:p>
        </w:tc>
        <w:tc>
          <w:tcPr>
            <w:tcW w:w="1792" w:type="pct"/>
          </w:tcPr>
          <w:p w14:paraId="5633D6CE" w14:textId="77777777" w:rsidR="00216CD3" w:rsidRPr="00743DF3" w:rsidRDefault="00F955A4" w:rsidP="0053781D">
            <w:pPr>
              <w:pStyle w:val="Tabellentext"/>
              <w:ind w:left="564" w:hanging="451"/>
            </w:pPr>
            <w:r>
              <w:t>ICD-10-GM SGB V: http://www.dimdi.de</w:t>
            </w:r>
          </w:p>
        </w:tc>
        <w:tc>
          <w:tcPr>
            <w:tcW w:w="1184" w:type="pct"/>
          </w:tcPr>
          <w:p w14:paraId="1DC47A93" w14:textId="77777777" w:rsidR="00216CD3" w:rsidRPr="00743DF3" w:rsidRDefault="00F955A4" w:rsidP="00F36061">
            <w:pPr>
              <w:pStyle w:val="Tabellentext"/>
            </w:pPr>
            <w:r>
              <w:t>ENTLDIAG</w:t>
            </w:r>
          </w:p>
        </w:tc>
      </w:tr>
    </w:tbl>
    <w:p w14:paraId="1313F606" w14:textId="77777777" w:rsidR="00444023" w:rsidRDefault="00444023">
      <w:pPr>
        <w:sectPr w:rsidR="00444023"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7FD1FF85" w14:textId="77777777" w:rsidR="006D1B0D" w:rsidRDefault="00F955A4" w:rsidP="00F12416">
      <w:pPr>
        <w:pStyle w:val="Absatzberschriftebene2nurinNavigation"/>
      </w:pPr>
      <w:ins w:id="58" w:author="IQTIG" w:date="2020-04-28T19:39: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388A170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448C20" w14:textId="737CF079" w:rsidR="000517F0" w:rsidRPr="000517F0" w:rsidRDefault="008A6FB6" w:rsidP="009A6A2C">
            <w:pPr>
              <w:pStyle w:val="Tabellenkopf"/>
            </w:pPr>
            <w:del w:id="59" w:author="IQTIG" w:date="2020-04-28T19:39:00Z">
              <w:r>
                <w:delText>AK-</w:delText>
              </w:r>
            </w:del>
            <w:r w:rsidR="00F955A4">
              <w:t>ID</w:t>
            </w:r>
          </w:p>
        </w:tc>
        <w:tc>
          <w:tcPr>
            <w:tcW w:w="5895" w:type="dxa"/>
          </w:tcPr>
          <w:p w14:paraId="7EC0765F" w14:textId="77777777" w:rsidR="000517F0" w:rsidRDefault="00F955A4" w:rsidP="000517F0">
            <w:pPr>
              <w:pStyle w:val="Tabellentext"/>
              <w:cnfStyle w:val="000000000000" w:firstRow="0" w:lastRow="0" w:firstColumn="0" w:lastColumn="0" w:oddVBand="0" w:evenVBand="0" w:oddHBand="0" w:evenHBand="0" w:firstRowFirstColumn="0" w:firstRowLastColumn="0" w:lastRowFirstColumn="0" w:lastRowLastColumn="0"/>
            </w:pPr>
            <w:r>
              <w:t>850148</w:t>
            </w:r>
          </w:p>
        </w:tc>
      </w:tr>
      <w:tr w:rsidR="00C83B05" w14:paraId="298533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A2D6A4" w14:textId="77777777" w:rsidR="00C83B05" w:rsidRDefault="00F955A4" w:rsidP="009A6A2C">
            <w:pPr>
              <w:pStyle w:val="Tabellenkopf"/>
            </w:pPr>
            <w:r>
              <w:t>Jahr der Erstanwendung</w:t>
            </w:r>
          </w:p>
        </w:tc>
        <w:tc>
          <w:tcPr>
            <w:tcW w:w="5895" w:type="dxa"/>
          </w:tcPr>
          <w:p w14:paraId="16111CA9" w14:textId="77777777" w:rsidR="00C83B05" w:rsidRDefault="00F955A4"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7CC16A6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03266C" w14:textId="77777777" w:rsidR="00C83B05" w:rsidRDefault="00F955A4" w:rsidP="009A6A2C">
            <w:pPr>
              <w:pStyle w:val="Tabellenkopf"/>
            </w:pPr>
            <w:r>
              <w:t>Begründung für die Auswahl</w:t>
            </w:r>
          </w:p>
        </w:tc>
        <w:tc>
          <w:tcPr>
            <w:tcW w:w="5895" w:type="dxa"/>
          </w:tcPr>
          <w:p w14:paraId="71E5F4BE" w14:textId="77777777" w:rsidR="00C83B05" w:rsidRP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DEB1270"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Nicht angegebene Frakturen fallen aus dem Zähler der Qualitätsindikatoren zur Messung der Komplikationsraten heraus.</w:t>
            </w:r>
          </w:p>
          <w:p w14:paraId="5E2F1E70" w14:textId="77777777" w:rsidR="00C83B05" w:rsidRP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0AFA107" w14:textId="77777777" w:rsidR="00C83B05" w:rsidRDefault="00F955A4" w:rsidP="00C83B05">
            <w:pPr>
              <w:pStyle w:val="Tabellentext"/>
              <w:cnfStyle w:val="000000000000" w:firstRow="0" w:lastRow="0" w:firstColumn="0" w:lastColumn="0" w:oddVBand="0" w:evenVBand="0" w:oddHBand="0" w:evenHBand="0" w:firstRowFirstColumn="0" w:firstRowLastColumn="0" w:lastRowFirstColumn="0" w:lastRowLastColumn="0"/>
            </w:pPr>
            <w:r>
              <w:t>Fehlende Dokumentation von Frakturen (als Komplikation).</w:t>
            </w:r>
          </w:p>
        </w:tc>
      </w:tr>
      <w:tr w:rsidR="00C83B05" w14:paraId="13642F9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1CAC1E" w14:textId="77777777" w:rsidR="00C83B05" w:rsidRDefault="00F955A4" w:rsidP="00AD72D5">
            <w:pPr>
              <w:pStyle w:val="Tabellenkopf"/>
            </w:pPr>
            <w:r>
              <w:t>Bezug zu anderen</w:t>
            </w:r>
            <w:r>
              <w:br/>
              <w:t>Qualitätsindikatoren/Kennzahlen</w:t>
            </w:r>
          </w:p>
        </w:tc>
        <w:tc>
          <w:tcPr>
            <w:tcW w:w="5895" w:type="dxa"/>
          </w:tcPr>
          <w:p w14:paraId="1E03D08B" w14:textId="77777777" w:rsidR="00C83B05" w:rsidRPr="00C83B05"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54029: Spezifische Komplikationen bei osteosynthetischer Versorgung einer hüftgelenknahen Femurfraktur</w:t>
            </w:r>
          </w:p>
        </w:tc>
      </w:tr>
      <w:tr w:rsidR="000517F0" w14:paraId="66FDEB5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81F465" w14:textId="1B2237B6" w:rsidR="000517F0" w:rsidRDefault="008A6FB6" w:rsidP="009975E4">
            <w:pPr>
              <w:pStyle w:val="Tabellenkopf"/>
            </w:pPr>
            <w:del w:id="60" w:author="IQTIG" w:date="2020-04-28T19:39:00Z">
              <w:r>
                <w:delText>Bewertungsart</w:delText>
              </w:r>
            </w:del>
            <w:ins w:id="61" w:author="IQTIG" w:date="2020-04-28T19:39:00Z">
              <w:r w:rsidR="00F955A4">
                <w:t>Berechnungsart</w:t>
              </w:r>
            </w:ins>
          </w:p>
        </w:tc>
        <w:tc>
          <w:tcPr>
            <w:tcW w:w="5895" w:type="dxa"/>
          </w:tcPr>
          <w:p w14:paraId="65897FEF" w14:textId="77777777" w:rsidR="000517F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36F9203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3A1138" w14:textId="0AC00E5F" w:rsidR="000517F0" w:rsidRDefault="00F955A4" w:rsidP="009A6A2C">
            <w:pPr>
              <w:pStyle w:val="Tabellenkopf"/>
            </w:pPr>
            <w:r>
              <w:t xml:space="preserve">Referenzbereich </w:t>
            </w:r>
            <w:del w:id="62" w:author="IQTIG" w:date="2020-04-28T19:39:00Z">
              <w:r w:rsidR="008A6FB6">
                <w:delText>2018</w:delText>
              </w:r>
            </w:del>
            <w:ins w:id="63" w:author="IQTIG" w:date="2020-04-28T19:39:00Z">
              <w:r>
                <w:t>2019</w:t>
              </w:r>
            </w:ins>
          </w:p>
        </w:tc>
        <w:tc>
          <w:tcPr>
            <w:tcW w:w="5895" w:type="dxa"/>
          </w:tcPr>
          <w:p w14:paraId="6CB3560D" w14:textId="77777777" w:rsidR="000517F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 0</w:t>
            </w:r>
          </w:p>
        </w:tc>
      </w:tr>
      <w:tr w:rsidR="000517F0" w14:paraId="27217B0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55C29D" w14:textId="04F41068" w:rsidR="000517F0" w:rsidRDefault="00F955A4" w:rsidP="00A3278E">
            <w:pPr>
              <w:pStyle w:val="Tabellenkopf"/>
            </w:pPr>
            <w:r w:rsidRPr="00E37ACC">
              <w:t>R</w:t>
            </w:r>
            <w:r>
              <w:t xml:space="preserve">eferenzbereich </w:t>
            </w:r>
            <w:del w:id="64" w:author="IQTIG" w:date="2020-04-28T19:39:00Z">
              <w:r w:rsidR="008A6FB6">
                <w:delText>2017</w:delText>
              </w:r>
            </w:del>
            <w:ins w:id="65" w:author="IQTIG" w:date="2020-04-28T19:39:00Z">
              <w:r>
                <w:t>2018</w:t>
              </w:r>
            </w:ins>
          </w:p>
        </w:tc>
        <w:tc>
          <w:tcPr>
            <w:tcW w:w="5895" w:type="dxa"/>
          </w:tcPr>
          <w:p w14:paraId="0B17B257" w14:textId="77777777" w:rsidR="000517F0"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 0</w:t>
            </w:r>
          </w:p>
        </w:tc>
      </w:tr>
      <w:tr w:rsidR="00B66E40" w14:paraId="11F6FCF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78FFE6" w14:textId="22261A9C" w:rsidR="00B66E40" w:rsidRDefault="00F955A4" w:rsidP="009A6A2C">
            <w:pPr>
              <w:pStyle w:val="Tabellenkopf"/>
            </w:pPr>
            <w:r>
              <w:t xml:space="preserve">Erläuterung zum Referenzbereich </w:t>
            </w:r>
            <w:del w:id="66" w:author="IQTIG" w:date="2020-04-28T19:39:00Z">
              <w:r w:rsidR="008A6FB6">
                <w:delText>2018</w:delText>
              </w:r>
            </w:del>
            <w:ins w:id="67" w:author="IQTIG" w:date="2020-04-28T19:39:00Z">
              <w:r>
                <w:t>2019</w:t>
              </w:r>
            </w:ins>
          </w:p>
        </w:tc>
        <w:tc>
          <w:tcPr>
            <w:tcW w:w="5895" w:type="dxa"/>
          </w:tcPr>
          <w:p w14:paraId="1EFE0448"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F4FD26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52B1FF" w14:textId="2AD78852" w:rsidR="00B66E40" w:rsidRDefault="00F955A4" w:rsidP="009A6A2C">
            <w:pPr>
              <w:pStyle w:val="Tabellenkopf"/>
            </w:pPr>
            <w:r>
              <w:t xml:space="preserve">Erläuterung zum Strukturierten Dialog bzw. Stellungnahmeverfahren </w:t>
            </w:r>
            <w:del w:id="68" w:author="IQTIG" w:date="2020-04-28T19:39:00Z">
              <w:r w:rsidR="008A6FB6">
                <w:delText>2018</w:delText>
              </w:r>
            </w:del>
            <w:ins w:id="69" w:author="IQTIG" w:date="2020-04-28T19:39:00Z">
              <w:r>
                <w:t>2019</w:t>
              </w:r>
            </w:ins>
          </w:p>
        </w:tc>
        <w:tc>
          <w:tcPr>
            <w:tcW w:w="5895" w:type="dxa"/>
          </w:tcPr>
          <w:p w14:paraId="3E83548F"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7461C9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446CAAD" w14:textId="77777777" w:rsidR="00B66E40" w:rsidRPr="00E37ACC" w:rsidRDefault="00F955A4" w:rsidP="009A6A2C">
            <w:pPr>
              <w:pStyle w:val="Tabellenkopf"/>
            </w:pPr>
            <w:r w:rsidRPr="00E37ACC">
              <w:t>Rechenregeln</w:t>
            </w:r>
          </w:p>
        </w:tc>
        <w:tc>
          <w:tcPr>
            <w:tcW w:w="5895" w:type="dxa"/>
          </w:tcPr>
          <w:p w14:paraId="6ADA16DA" w14:textId="77777777" w:rsidR="00897EAC" w:rsidRPr="00897EAC" w:rsidRDefault="00F955A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BAB9863"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Fälle ohne Angabe einer Fraktur als spezifische intra- oder postoperative Komplikation</w:t>
            </w:r>
          </w:p>
          <w:p w14:paraId="1101FD16" w14:textId="77777777" w:rsidR="00897EAC" w:rsidRPr="00897EAC" w:rsidRDefault="00F955A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456F6C8" w14:textId="77777777" w:rsidR="00694883" w:rsidRPr="00715CCE" w:rsidRDefault="00F955A4"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Fälle mit der Entlassungsdiagnose M96.6 („Knochenfraktur nach Einsetzen eines orthopädischen Implantates, einer Gelenkprothese oder einer Knochenplatte“)</w:t>
            </w:r>
          </w:p>
        </w:tc>
      </w:tr>
      <w:tr w:rsidR="00B66E40" w14:paraId="2FD1102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7C2AC37" w14:textId="77777777" w:rsidR="00B66E40" w:rsidRPr="00E37ACC" w:rsidRDefault="00F955A4" w:rsidP="009A6A2C">
            <w:pPr>
              <w:pStyle w:val="Tabellenkopf"/>
            </w:pPr>
            <w:r w:rsidRPr="00E37ACC">
              <w:t>Erläuterung der Rechenregel</w:t>
            </w:r>
          </w:p>
        </w:tc>
        <w:tc>
          <w:tcPr>
            <w:tcW w:w="5895" w:type="dxa"/>
          </w:tcPr>
          <w:p w14:paraId="52555CAC"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M96.6 = Knochenfraktur nach Einsetzen eines orthopädischen Implantates, einer Gelenkprothese oder einer Knochenplatte (Diese Schlüsselnummer ist nur bei einer beim Einsetzen eines orthopädischen Implantates, einer Gelenkprothese oder einer Knochenplatte aufgetretenen Fraktur anzugeben)</w:t>
            </w:r>
          </w:p>
        </w:tc>
      </w:tr>
      <w:tr w:rsidR="00B66E40" w14:paraId="4B804B9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65373C" w14:textId="77777777" w:rsidR="00B66E40" w:rsidRPr="00E37ACC" w:rsidRDefault="00F955A4" w:rsidP="009A6A2C">
            <w:pPr>
              <w:pStyle w:val="Tabellenkopf"/>
            </w:pPr>
            <w:r w:rsidRPr="00E37ACC">
              <w:t>Teildatensatzbezug</w:t>
            </w:r>
          </w:p>
        </w:tc>
        <w:tc>
          <w:tcPr>
            <w:tcW w:w="5895" w:type="dxa"/>
          </w:tcPr>
          <w:p w14:paraId="00049978" w14:textId="77777777" w:rsidR="00B66E40"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17/1:B</w:t>
            </w:r>
          </w:p>
        </w:tc>
      </w:tr>
      <w:tr w:rsidR="00C83B05" w14:paraId="77AF4FD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DFC247" w14:textId="77777777" w:rsidR="00C83B05" w:rsidRPr="00E37ACC" w:rsidRDefault="00F955A4" w:rsidP="009A6A2C">
            <w:pPr>
              <w:pStyle w:val="Tabellenkopf"/>
            </w:pPr>
            <w:r>
              <w:t>Mindestanzahl Zähler</w:t>
            </w:r>
          </w:p>
        </w:tc>
        <w:tc>
          <w:tcPr>
            <w:tcW w:w="5895" w:type="dxa"/>
          </w:tcPr>
          <w:p w14:paraId="0A2CE73A"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05A29E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96FF04" w14:textId="77777777" w:rsidR="00C83B05" w:rsidRPr="00E37ACC" w:rsidRDefault="00F955A4" w:rsidP="009A6A2C">
            <w:pPr>
              <w:pStyle w:val="Tabellenkopf"/>
            </w:pPr>
            <w:r>
              <w:t>Mindestanzahl Nenner</w:t>
            </w:r>
          </w:p>
        </w:tc>
        <w:tc>
          <w:tcPr>
            <w:tcW w:w="5895" w:type="dxa"/>
          </w:tcPr>
          <w:p w14:paraId="0AC20583"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9E43C4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05C541" w14:textId="77777777" w:rsidR="00B66E40" w:rsidRPr="00E37ACC" w:rsidRDefault="00F955A4" w:rsidP="009A6A2C">
            <w:pPr>
              <w:pStyle w:val="Tabellenkopf"/>
            </w:pPr>
            <w:r>
              <w:t>Zähler (Formel)</w:t>
            </w:r>
          </w:p>
        </w:tc>
        <w:tc>
          <w:tcPr>
            <w:tcW w:w="5895" w:type="dxa"/>
          </w:tcPr>
          <w:p w14:paraId="2E6D15A6" w14:textId="77777777" w:rsidR="00B66E40" w:rsidRPr="00722F75" w:rsidRDefault="00F955A4" w:rsidP="00722F75">
            <w:pPr>
              <w:pStyle w:val="CodeOhneSilbentrennung"/>
              <w:cnfStyle w:val="000000000000" w:firstRow="0" w:lastRow="0" w:firstColumn="0" w:lastColumn="0" w:oddVBand="0" w:evenVBand="0" w:oddHBand="0" w:evenHBand="0" w:firstRowFirstColumn="0" w:firstRowLastColumn="0" w:lastRowFirstColumn="0" w:lastRowLastColumn="0"/>
            </w:pPr>
            <w:r>
              <w:t>is.na(FRAKTUR)</w:t>
            </w:r>
          </w:p>
        </w:tc>
      </w:tr>
      <w:tr w:rsidR="00B66E40" w14:paraId="1B85D7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E92166" w14:textId="77777777" w:rsidR="00B66E40" w:rsidRPr="00E37ACC" w:rsidRDefault="00F955A4" w:rsidP="009A6A2C">
            <w:pPr>
              <w:pStyle w:val="Tabellenkopf"/>
            </w:pPr>
            <w:r w:rsidRPr="00E37ACC">
              <w:t>Nenner (Formel)</w:t>
            </w:r>
          </w:p>
        </w:tc>
        <w:tc>
          <w:tcPr>
            <w:tcW w:w="5895" w:type="dxa"/>
          </w:tcPr>
          <w:p w14:paraId="11B302F9" w14:textId="77777777" w:rsidR="00B66E40" w:rsidRPr="00722F75" w:rsidRDefault="00F955A4" w:rsidP="008E514B">
            <w:pPr>
              <w:pStyle w:val="CodeOhneSilbentrennung"/>
              <w:cnfStyle w:val="000000000000" w:firstRow="0" w:lastRow="0" w:firstColumn="0" w:lastColumn="0" w:oddVBand="0" w:evenVBand="0" w:oddHBand="0" w:evenHBand="0" w:firstRowFirstColumn="0" w:firstRowLastColumn="0" w:lastRowFirstColumn="0" w:lastRowLastColumn="0"/>
            </w:pPr>
            <w:r>
              <w:t>ENTLDIAG %any_like% LST$ICD_17n1_Knochenfraktur</w:t>
            </w:r>
          </w:p>
        </w:tc>
      </w:tr>
      <w:tr w:rsidR="00B66E40" w14:paraId="0E01BF6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B3FEE0" w14:textId="77777777" w:rsidR="00B66E40" w:rsidRPr="00E37ACC" w:rsidRDefault="00F955A4" w:rsidP="009A6A2C">
            <w:pPr>
              <w:pStyle w:val="Tabellenkopf"/>
            </w:pPr>
            <w:r w:rsidRPr="00E37ACC">
              <w:t>Verwendete Funktionen</w:t>
            </w:r>
          </w:p>
        </w:tc>
        <w:tc>
          <w:tcPr>
            <w:tcW w:w="5895" w:type="dxa"/>
          </w:tcPr>
          <w:p w14:paraId="2C45D4CE" w14:textId="77777777" w:rsidR="00B66E40" w:rsidRPr="00D817EF" w:rsidRDefault="00F955A4"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CEF5A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1785DC" w14:textId="77777777" w:rsidR="00B66E40" w:rsidRPr="00E37ACC" w:rsidRDefault="00F955A4" w:rsidP="009A6A2C">
            <w:pPr>
              <w:pStyle w:val="Tabellenkopf"/>
            </w:pPr>
            <w:r w:rsidRPr="00E37ACC">
              <w:t>Verwendete Listen</w:t>
            </w:r>
          </w:p>
        </w:tc>
        <w:tc>
          <w:tcPr>
            <w:tcW w:w="5895" w:type="dxa"/>
          </w:tcPr>
          <w:p w14:paraId="45774DC5" w14:textId="77777777" w:rsidR="00B0537E" w:rsidRPr="003E64DF" w:rsidRDefault="00F955A4" w:rsidP="00B0537E">
            <w:pPr>
              <w:pStyle w:val="CodeOhneSilbentrennung"/>
              <w:cnfStyle w:val="000000000000" w:firstRow="0" w:lastRow="0" w:firstColumn="0" w:lastColumn="0" w:oddVBand="0" w:evenVBand="0" w:oddHBand="0" w:evenHBand="0" w:firstRowFirstColumn="0" w:firstRowLastColumn="0" w:lastRowFirstColumn="0" w:lastRowLastColumn="0"/>
            </w:pPr>
            <w:r>
              <w:t>ICD_17n1_Knochenfraktur</w:t>
            </w:r>
          </w:p>
        </w:tc>
      </w:tr>
      <w:tr w:rsidR="00B66E40" w14:paraId="27635AE8" w14:textId="77777777" w:rsidTr="00966021">
        <w:trPr>
          <w:trHeight w:val="221"/>
          <w:ins w:id="70"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556A1C17" w14:textId="77777777" w:rsidR="00B66E40" w:rsidRPr="00E37ACC" w:rsidRDefault="00F955A4" w:rsidP="00AD72D5">
            <w:pPr>
              <w:pStyle w:val="Tabellenkopf"/>
              <w:rPr>
                <w:ins w:id="71" w:author="IQTIG" w:date="2020-04-28T19:39:00Z"/>
              </w:rPr>
            </w:pPr>
            <w:ins w:id="72" w:author="IQTIG" w:date="2020-04-28T19:39:00Z">
              <w:r>
                <w:t>Vergleichbarkeit mit</w:t>
              </w:r>
              <w:r>
                <w:br/>
                <w:t>Vorjahresergebnissen</w:t>
              </w:r>
            </w:ins>
          </w:p>
        </w:tc>
        <w:tc>
          <w:tcPr>
            <w:tcW w:w="5895" w:type="dxa"/>
          </w:tcPr>
          <w:p w14:paraId="62C47FAF" w14:textId="77777777" w:rsidR="00B66E40" w:rsidRDefault="00F955A4" w:rsidP="00A4783D">
            <w:pPr>
              <w:pStyle w:val="Tabellentext"/>
              <w:cnfStyle w:val="000000000000" w:firstRow="0" w:lastRow="0" w:firstColumn="0" w:lastColumn="0" w:oddVBand="0" w:evenVBand="0" w:oddHBand="0" w:evenHBand="0" w:firstRowFirstColumn="0" w:firstRowLastColumn="0" w:lastRowFirstColumn="0" w:lastRowLastColumn="0"/>
              <w:rPr>
                <w:ins w:id="73" w:author="IQTIG" w:date="2020-04-28T19:39:00Z"/>
              </w:rPr>
            </w:pPr>
            <w:ins w:id="74" w:author="IQTIG" w:date="2020-04-28T19:39:00Z">
              <w:r>
                <w:t>Eingeschränkt vergleichbar</w:t>
              </w:r>
            </w:ins>
          </w:p>
        </w:tc>
      </w:tr>
    </w:tbl>
    <w:p w14:paraId="29A33333" w14:textId="77777777" w:rsidR="009E1781" w:rsidRPr="00CC72DB" w:rsidRDefault="00FE62C3" w:rsidP="00CC72DB">
      <w:pPr>
        <w:pStyle w:val="Tabellentext"/>
        <w:spacing w:before="0"/>
        <w:ind w:left="0"/>
        <w:rPr>
          <w:ins w:id="75" w:author="IQTIG" w:date="2020-04-28T19:39:00Z"/>
          <w:sz w:val="2"/>
          <w:szCs w:val="2"/>
        </w:rPr>
      </w:pPr>
    </w:p>
    <w:p w14:paraId="74EFF8DA" w14:textId="77777777" w:rsidR="00444023" w:rsidRDefault="00444023">
      <w:pPr>
        <w:rPr>
          <w:ins w:id="76" w:author="IQTIG" w:date="2020-04-28T19:39:00Z"/>
        </w:rPr>
        <w:sectPr w:rsidR="00444023" w:rsidSect="001E71EA">
          <w:pgSz w:w="11906" w:h="16838" w:code="9"/>
          <w:pgMar w:top="1418" w:right="1134" w:bottom="1418" w:left="1701" w:header="454" w:footer="737" w:gutter="0"/>
          <w:cols w:space="708"/>
          <w:docGrid w:linePitch="360"/>
        </w:sectPr>
      </w:pPr>
    </w:p>
    <w:p w14:paraId="352AAE6B" w14:textId="77777777" w:rsidR="00293DEF" w:rsidRDefault="00F955A4" w:rsidP="00271720">
      <w:pPr>
        <w:pStyle w:val="berschrift1ohneGliederung"/>
      </w:pPr>
      <w:bookmarkStart w:id="77" w:name="_Toc38995847"/>
      <w:r>
        <w:lastRenderedPageBreak/>
        <w:t>850149: Kodierung von Komplikationsdiagnosen ohne Dokumentation spezifischer intra- oder postoperativer Komplikationen</w:t>
      </w:r>
      <w:bookmarkEnd w:id="77"/>
    </w:p>
    <w:p w14:paraId="41721603" w14:textId="77777777" w:rsidR="000F0644" w:rsidRDefault="00F955A4" w:rsidP="00492E33">
      <w:pPr>
        <w:pStyle w:val="Absatzberschriftebene2nurinNavigation"/>
      </w:pPr>
      <w:r>
        <w:t>Verwendete Datenfelder</w:t>
      </w:r>
    </w:p>
    <w:p w14:paraId="50C35472" w14:textId="62F5C682" w:rsidR="001046CA" w:rsidRPr="005319EE" w:rsidRDefault="00F955A4" w:rsidP="001046CA">
      <w:r w:rsidRPr="005319EE">
        <w:t xml:space="preserve">Datenbasis: Spezifikation </w:t>
      </w:r>
      <w:del w:id="78" w:author="IQTIG" w:date="2020-04-28T19:39:00Z">
        <w:r w:rsidR="008A6FB6">
          <w:delText>2018</w:delText>
        </w:r>
      </w:del>
      <w:ins w:id="79" w:author="IQTIG" w:date="2020-04-28T19:39: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0B80D1A"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08B6DB5" w14:textId="77777777" w:rsidR="00216CD3" w:rsidRPr="009E2B0C" w:rsidRDefault="00F955A4" w:rsidP="00F36061">
            <w:pPr>
              <w:pStyle w:val="Tabellenkopf"/>
            </w:pPr>
            <w:r>
              <w:t>Item</w:t>
            </w:r>
          </w:p>
        </w:tc>
        <w:tc>
          <w:tcPr>
            <w:tcW w:w="1097" w:type="pct"/>
          </w:tcPr>
          <w:p w14:paraId="2FFC9FDB" w14:textId="77777777" w:rsidR="00216CD3" w:rsidRPr="009E2B0C" w:rsidRDefault="00F955A4" w:rsidP="00F36061">
            <w:pPr>
              <w:pStyle w:val="Tabellenkopf"/>
            </w:pPr>
            <w:r>
              <w:t>Bezeichnung</w:t>
            </w:r>
          </w:p>
        </w:tc>
        <w:tc>
          <w:tcPr>
            <w:tcW w:w="326" w:type="pct"/>
          </w:tcPr>
          <w:p w14:paraId="098D6C01" w14:textId="77777777" w:rsidR="00216CD3" w:rsidRPr="009E2B0C" w:rsidRDefault="00F955A4" w:rsidP="00F36061">
            <w:pPr>
              <w:pStyle w:val="Tabellenkopf"/>
            </w:pPr>
            <w:r>
              <w:t>M/K</w:t>
            </w:r>
          </w:p>
        </w:tc>
        <w:tc>
          <w:tcPr>
            <w:tcW w:w="1792" w:type="pct"/>
          </w:tcPr>
          <w:p w14:paraId="117514DE" w14:textId="77777777" w:rsidR="00216CD3" w:rsidRPr="009E2B0C" w:rsidRDefault="00F955A4" w:rsidP="00F36061">
            <w:pPr>
              <w:pStyle w:val="Tabellenkopf"/>
            </w:pPr>
            <w:r>
              <w:t>Schlüssel/Formel</w:t>
            </w:r>
          </w:p>
        </w:tc>
        <w:tc>
          <w:tcPr>
            <w:tcW w:w="1184" w:type="pct"/>
          </w:tcPr>
          <w:p w14:paraId="53AE4C75" w14:textId="77777777" w:rsidR="00216CD3" w:rsidRPr="009E2B0C" w:rsidRDefault="00F955A4" w:rsidP="00DA3905">
            <w:pPr>
              <w:pStyle w:val="Tabellenkopf"/>
              <w:ind w:left="108" w:right="28"/>
            </w:pPr>
            <w:r>
              <w:t xml:space="preserve">Feldname  </w:t>
            </w:r>
          </w:p>
        </w:tc>
      </w:tr>
      <w:tr w:rsidR="00216CD3" w:rsidRPr="00743DF3" w14:paraId="1AE194C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FDB8E2B" w14:textId="09CD5F2B" w:rsidR="00216CD3" w:rsidRPr="00743DF3" w:rsidRDefault="008A6FB6" w:rsidP="00F36061">
            <w:pPr>
              <w:pStyle w:val="Tabellentext"/>
            </w:pPr>
            <w:del w:id="80" w:author="IQTIG" w:date="2020-04-28T19:39:00Z">
              <w:r>
                <w:delText>12</w:delText>
              </w:r>
            </w:del>
            <w:ins w:id="81" w:author="IQTIG" w:date="2020-04-28T19:39:00Z">
              <w:r w:rsidR="00F955A4">
                <w:t>13</w:t>
              </w:r>
            </w:ins>
            <w:r w:rsidR="00F955A4">
              <w:t>:B</w:t>
            </w:r>
          </w:p>
        </w:tc>
        <w:tc>
          <w:tcPr>
            <w:tcW w:w="1097" w:type="pct"/>
          </w:tcPr>
          <w:p w14:paraId="74E9B46D" w14:textId="77777777" w:rsidR="00216CD3" w:rsidRPr="00743DF3" w:rsidRDefault="00F955A4" w:rsidP="00F36061">
            <w:pPr>
              <w:pStyle w:val="Tabellentext"/>
            </w:pPr>
            <w:r>
              <w:t>Frakturereignis</w:t>
            </w:r>
          </w:p>
        </w:tc>
        <w:tc>
          <w:tcPr>
            <w:tcW w:w="326" w:type="pct"/>
          </w:tcPr>
          <w:p w14:paraId="44BBAB44" w14:textId="77777777" w:rsidR="00216CD3" w:rsidRPr="00743DF3" w:rsidRDefault="00F955A4" w:rsidP="00F36061">
            <w:pPr>
              <w:pStyle w:val="Tabellentext"/>
            </w:pPr>
            <w:r>
              <w:t>M</w:t>
            </w:r>
          </w:p>
        </w:tc>
        <w:tc>
          <w:tcPr>
            <w:tcW w:w="1792" w:type="pct"/>
          </w:tcPr>
          <w:p w14:paraId="6EA6184E" w14:textId="7A55DF38" w:rsidR="00216CD3" w:rsidRPr="00743DF3" w:rsidRDefault="00F955A4" w:rsidP="0053781D">
            <w:pPr>
              <w:pStyle w:val="Tabellentext"/>
              <w:ind w:left="564" w:hanging="451"/>
            </w:pPr>
            <w:r>
              <w:t>1 =</w:t>
            </w:r>
            <w:r>
              <w:tab/>
              <w:t xml:space="preserve">war Grund für die </w:t>
            </w:r>
            <w:del w:id="82" w:author="IQTIG" w:date="2020-04-28T19:39:00Z">
              <w:r w:rsidR="008A6FB6">
                <w:delText>akut-</w:delText>
              </w:r>
            </w:del>
            <w:r>
              <w:t xml:space="preserve">stationäre </w:t>
            </w:r>
            <w:del w:id="83" w:author="IQTIG" w:date="2020-04-28T19:39:00Z">
              <w:r w:rsidR="008A6FB6">
                <w:delText>Aufnahme</w:delText>
              </w:r>
            </w:del>
            <w:ins w:id="84" w:author="IQTIG" w:date="2020-04-28T19:39:00Z">
              <w:r>
                <w:t>Krankenhausaufnahme</w:t>
              </w:r>
            </w:ins>
          </w:p>
          <w:p w14:paraId="74FF68E9" w14:textId="6F1F6206" w:rsidR="00216CD3" w:rsidRPr="00743DF3" w:rsidRDefault="00F955A4" w:rsidP="0053781D">
            <w:pPr>
              <w:pStyle w:val="Tabellentext"/>
              <w:ind w:left="564" w:hanging="451"/>
            </w:pPr>
            <w:r>
              <w:t>2 =</w:t>
            </w:r>
            <w:r>
              <w:tab/>
              <w:t xml:space="preserve">ereignete sich erst während des </w:t>
            </w:r>
            <w:del w:id="85" w:author="IQTIG" w:date="2020-04-28T19:39:00Z">
              <w:r w:rsidR="008A6FB6">
                <w:delText>akut-</w:delText>
              </w:r>
            </w:del>
            <w:r>
              <w:t xml:space="preserve">stationären </w:t>
            </w:r>
            <w:del w:id="86" w:author="IQTIG" w:date="2020-04-28T19:39:00Z">
              <w:r w:rsidR="008A6FB6">
                <w:delText>Aufenthaltes</w:delText>
              </w:r>
            </w:del>
            <w:ins w:id="87" w:author="IQTIG" w:date="2020-04-28T19:39:00Z">
              <w:r>
                <w:t>Krankenhausaufenthaltes</w:t>
              </w:r>
            </w:ins>
          </w:p>
        </w:tc>
        <w:tc>
          <w:tcPr>
            <w:tcW w:w="1184" w:type="pct"/>
          </w:tcPr>
          <w:p w14:paraId="0568A729" w14:textId="77777777" w:rsidR="00216CD3" w:rsidRPr="00743DF3" w:rsidRDefault="00F955A4" w:rsidP="00F36061">
            <w:pPr>
              <w:pStyle w:val="Tabellentext"/>
            </w:pPr>
            <w:r>
              <w:t>FRAKTUREREIG</w:t>
            </w:r>
          </w:p>
        </w:tc>
      </w:tr>
      <w:tr w:rsidR="00216CD3" w:rsidRPr="00743DF3" w14:paraId="12AEFB5D"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B14872E" w14:textId="22006988" w:rsidR="00216CD3" w:rsidRPr="00743DF3" w:rsidRDefault="008A6FB6" w:rsidP="00F36061">
            <w:pPr>
              <w:pStyle w:val="Tabellentext"/>
            </w:pPr>
            <w:del w:id="88" w:author="IQTIG" w:date="2020-04-28T19:39:00Z">
              <w:r>
                <w:delText>29</w:delText>
              </w:r>
            </w:del>
            <w:ins w:id="89" w:author="IQTIG" w:date="2020-04-28T19:39:00Z">
              <w:r w:rsidR="00F955A4">
                <w:t>30</w:t>
              </w:r>
            </w:ins>
            <w:r w:rsidR="00F955A4">
              <w:t>:B</w:t>
            </w:r>
          </w:p>
        </w:tc>
        <w:tc>
          <w:tcPr>
            <w:tcW w:w="1097" w:type="pct"/>
          </w:tcPr>
          <w:p w14:paraId="3D92CC19" w14:textId="77777777" w:rsidR="00216CD3" w:rsidRPr="00743DF3" w:rsidRDefault="00F955A4" w:rsidP="00F36061">
            <w:pPr>
              <w:pStyle w:val="Tabellentext"/>
            </w:pPr>
            <w:r>
              <w:t>Gab es spezifische behandlungsbedürftige Komplikationen?</w:t>
            </w:r>
          </w:p>
        </w:tc>
        <w:tc>
          <w:tcPr>
            <w:tcW w:w="326" w:type="pct"/>
          </w:tcPr>
          <w:p w14:paraId="43ACB37F" w14:textId="77777777" w:rsidR="00216CD3" w:rsidRPr="00743DF3" w:rsidRDefault="00F955A4" w:rsidP="00F36061">
            <w:pPr>
              <w:pStyle w:val="Tabellentext"/>
            </w:pPr>
            <w:r>
              <w:t>M</w:t>
            </w:r>
          </w:p>
        </w:tc>
        <w:tc>
          <w:tcPr>
            <w:tcW w:w="1792" w:type="pct"/>
          </w:tcPr>
          <w:p w14:paraId="536EF5DD" w14:textId="77777777" w:rsidR="00216CD3" w:rsidRPr="00743DF3" w:rsidRDefault="00F955A4" w:rsidP="0053781D">
            <w:pPr>
              <w:pStyle w:val="Tabellentext"/>
              <w:ind w:left="564" w:hanging="451"/>
            </w:pPr>
            <w:r>
              <w:t>0 =</w:t>
            </w:r>
            <w:r>
              <w:tab/>
              <w:t>nein</w:t>
            </w:r>
          </w:p>
          <w:p w14:paraId="62DAFA3F" w14:textId="77777777" w:rsidR="00216CD3" w:rsidRPr="00743DF3" w:rsidRDefault="00F955A4" w:rsidP="0053781D">
            <w:pPr>
              <w:pStyle w:val="Tabellentext"/>
              <w:ind w:left="564" w:hanging="451"/>
            </w:pPr>
            <w:r>
              <w:t>1 =</w:t>
            </w:r>
            <w:r>
              <w:tab/>
              <w:t>ja</w:t>
            </w:r>
          </w:p>
        </w:tc>
        <w:tc>
          <w:tcPr>
            <w:tcW w:w="1184" w:type="pct"/>
          </w:tcPr>
          <w:p w14:paraId="05BF305C" w14:textId="77777777" w:rsidR="00216CD3" w:rsidRPr="00743DF3" w:rsidRDefault="00F955A4" w:rsidP="00F36061">
            <w:pPr>
              <w:pStyle w:val="Tabellentext"/>
            </w:pPr>
            <w:r>
              <w:t>POKOMPLIKATSPEZ</w:t>
            </w:r>
          </w:p>
        </w:tc>
      </w:tr>
      <w:tr w:rsidR="00216CD3" w:rsidRPr="00743DF3" w14:paraId="3D35F46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DEDCC44" w14:textId="04DD48DF" w:rsidR="00216CD3" w:rsidRPr="00743DF3" w:rsidRDefault="008A6FB6" w:rsidP="00F36061">
            <w:pPr>
              <w:pStyle w:val="Tabellentext"/>
            </w:pPr>
            <w:del w:id="90" w:author="IQTIG" w:date="2020-04-28T19:39:00Z">
              <w:r>
                <w:delText>31</w:delText>
              </w:r>
            </w:del>
            <w:ins w:id="91" w:author="IQTIG" w:date="2020-04-28T19:39:00Z">
              <w:r w:rsidR="00F955A4">
                <w:t>32</w:t>
              </w:r>
            </w:ins>
            <w:r w:rsidR="00F955A4">
              <w:t>:B</w:t>
            </w:r>
          </w:p>
        </w:tc>
        <w:tc>
          <w:tcPr>
            <w:tcW w:w="1097" w:type="pct"/>
          </w:tcPr>
          <w:p w14:paraId="06C2305D" w14:textId="77777777" w:rsidR="00216CD3" w:rsidRPr="00743DF3" w:rsidRDefault="00F955A4" w:rsidP="00F36061">
            <w:pPr>
              <w:pStyle w:val="Tabellentext"/>
            </w:pPr>
            <w:r>
              <w:t xml:space="preserve">postoperative Wundinfektion </w:t>
            </w:r>
          </w:p>
        </w:tc>
        <w:tc>
          <w:tcPr>
            <w:tcW w:w="326" w:type="pct"/>
          </w:tcPr>
          <w:p w14:paraId="62C60339" w14:textId="77777777" w:rsidR="00216CD3" w:rsidRPr="00743DF3" w:rsidRDefault="00F955A4" w:rsidP="00F36061">
            <w:pPr>
              <w:pStyle w:val="Tabellentext"/>
            </w:pPr>
            <w:r>
              <w:t>M</w:t>
            </w:r>
          </w:p>
        </w:tc>
        <w:tc>
          <w:tcPr>
            <w:tcW w:w="1792" w:type="pct"/>
          </w:tcPr>
          <w:p w14:paraId="61769EB0" w14:textId="77777777" w:rsidR="00216CD3" w:rsidRPr="00743DF3" w:rsidRDefault="00F955A4" w:rsidP="0053781D">
            <w:pPr>
              <w:pStyle w:val="Tabellentext"/>
              <w:ind w:left="564" w:hanging="451"/>
            </w:pPr>
            <w:r>
              <w:t>0 =</w:t>
            </w:r>
            <w:r>
              <w:tab/>
              <w:t>nein</w:t>
            </w:r>
          </w:p>
          <w:p w14:paraId="1EB29EE1" w14:textId="77777777" w:rsidR="00216CD3" w:rsidRPr="00743DF3" w:rsidRDefault="00F955A4" w:rsidP="0053781D">
            <w:pPr>
              <w:pStyle w:val="Tabellentext"/>
              <w:ind w:left="564" w:hanging="451"/>
            </w:pPr>
            <w:r>
              <w:t>1 =</w:t>
            </w:r>
            <w:r>
              <w:tab/>
              <w:t>ja</w:t>
            </w:r>
          </w:p>
        </w:tc>
        <w:tc>
          <w:tcPr>
            <w:tcW w:w="1184" w:type="pct"/>
          </w:tcPr>
          <w:p w14:paraId="4585E884" w14:textId="77777777" w:rsidR="00216CD3" w:rsidRPr="00743DF3" w:rsidRDefault="00F955A4" w:rsidP="00F36061">
            <w:pPr>
              <w:pStyle w:val="Tabellentext"/>
            </w:pPr>
            <w:r>
              <w:t>POSTOPWUNDINFEKTION</w:t>
            </w:r>
          </w:p>
        </w:tc>
      </w:tr>
      <w:tr w:rsidR="00216CD3" w:rsidRPr="00743DF3" w14:paraId="7405630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9EF100D" w14:textId="38414AE9" w:rsidR="00216CD3" w:rsidRPr="00743DF3" w:rsidRDefault="008A6FB6" w:rsidP="00F36061">
            <w:pPr>
              <w:pStyle w:val="Tabellentext"/>
            </w:pPr>
            <w:del w:id="92" w:author="IQTIG" w:date="2020-04-28T19:39:00Z">
              <w:r>
                <w:delText>42</w:delText>
              </w:r>
            </w:del>
            <w:ins w:id="93" w:author="IQTIG" w:date="2020-04-28T19:39:00Z">
              <w:r w:rsidR="00F955A4">
                <w:t>43</w:t>
              </w:r>
            </w:ins>
            <w:r w:rsidR="00F955A4">
              <w:t>:B</w:t>
            </w:r>
          </w:p>
        </w:tc>
        <w:tc>
          <w:tcPr>
            <w:tcW w:w="1097" w:type="pct"/>
          </w:tcPr>
          <w:p w14:paraId="4347B8BC" w14:textId="77777777" w:rsidR="00216CD3" w:rsidRPr="00743DF3" w:rsidRDefault="00F955A4" w:rsidP="00F36061">
            <w:pPr>
              <w:pStyle w:val="Tabellentext"/>
            </w:pPr>
            <w:r>
              <w:t>Entlassungsdiagnose(n)</w:t>
            </w:r>
          </w:p>
        </w:tc>
        <w:tc>
          <w:tcPr>
            <w:tcW w:w="326" w:type="pct"/>
          </w:tcPr>
          <w:p w14:paraId="3186E15C" w14:textId="77777777" w:rsidR="00216CD3" w:rsidRPr="00743DF3" w:rsidRDefault="00F955A4" w:rsidP="00F36061">
            <w:pPr>
              <w:pStyle w:val="Tabellentext"/>
            </w:pPr>
            <w:r>
              <w:t>M</w:t>
            </w:r>
          </w:p>
        </w:tc>
        <w:tc>
          <w:tcPr>
            <w:tcW w:w="1792" w:type="pct"/>
          </w:tcPr>
          <w:p w14:paraId="1E8050D4" w14:textId="77777777" w:rsidR="00216CD3" w:rsidRPr="00743DF3" w:rsidRDefault="00F955A4" w:rsidP="0053781D">
            <w:pPr>
              <w:pStyle w:val="Tabellentext"/>
              <w:ind w:left="564" w:hanging="451"/>
            </w:pPr>
            <w:r>
              <w:t>ICD-10-GM SGB V: http://www.dimdi.de</w:t>
            </w:r>
          </w:p>
        </w:tc>
        <w:tc>
          <w:tcPr>
            <w:tcW w:w="1184" w:type="pct"/>
          </w:tcPr>
          <w:p w14:paraId="3BA996A7" w14:textId="77777777" w:rsidR="00216CD3" w:rsidRPr="00743DF3" w:rsidRDefault="00F955A4" w:rsidP="00F36061">
            <w:pPr>
              <w:pStyle w:val="Tabellentext"/>
            </w:pPr>
            <w:r>
              <w:t>ENTLDIAG</w:t>
            </w:r>
          </w:p>
        </w:tc>
      </w:tr>
    </w:tbl>
    <w:p w14:paraId="0DB3EB24" w14:textId="77777777" w:rsidR="00444023" w:rsidRDefault="00444023">
      <w:pPr>
        <w:sectPr w:rsidR="00444023"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4A508C89" w14:textId="77777777" w:rsidR="006D1B0D" w:rsidRDefault="00F955A4" w:rsidP="00F12416">
      <w:pPr>
        <w:pStyle w:val="Absatzberschriftebene2nurinNavigation"/>
      </w:pPr>
      <w:ins w:id="94" w:author="IQTIG" w:date="2020-04-28T19:39: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74A83A2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2C300D" w14:textId="3BE39374" w:rsidR="000517F0" w:rsidRPr="000517F0" w:rsidRDefault="008A6FB6" w:rsidP="009A6A2C">
            <w:pPr>
              <w:pStyle w:val="Tabellenkopf"/>
            </w:pPr>
            <w:del w:id="95" w:author="IQTIG" w:date="2020-04-28T19:39:00Z">
              <w:r>
                <w:delText>AK-</w:delText>
              </w:r>
            </w:del>
            <w:r w:rsidR="00F955A4">
              <w:t>ID</w:t>
            </w:r>
          </w:p>
        </w:tc>
        <w:tc>
          <w:tcPr>
            <w:tcW w:w="5895" w:type="dxa"/>
          </w:tcPr>
          <w:p w14:paraId="2D3C12C1" w14:textId="77777777" w:rsidR="000517F0" w:rsidRDefault="00F955A4" w:rsidP="000517F0">
            <w:pPr>
              <w:pStyle w:val="Tabellentext"/>
              <w:cnfStyle w:val="000000000000" w:firstRow="0" w:lastRow="0" w:firstColumn="0" w:lastColumn="0" w:oddVBand="0" w:evenVBand="0" w:oddHBand="0" w:evenHBand="0" w:firstRowFirstColumn="0" w:firstRowLastColumn="0" w:lastRowFirstColumn="0" w:lastRowLastColumn="0"/>
            </w:pPr>
            <w:r>
              <w:t>850149</w:t>
            </w:r>
          </w:p>
        </w:tc>
      </w:tr>
      <w:tr w:rsidR="00C83B05" w14:paraId="324D204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CB9AF2" w14:textId="77777777" w:rsidR="00C83B05" w:rsidRDefault="00F955A4" w:rsidP="009A6A2C">
            <w:pPr>
              <w:pStyle w:val="Tabellenkopf"/>
            </w:pPr>
            <w:r>
              <w:t>Jahr der Erstanwendung</w:t>
            </w:r>
          </w:p>
        </w:tc>
        <w:tc>
          <w:tcPr>
            <w:tcW w:w="5895" w:type="dxa"/>
          </w:tcPr>
          <w:p w14:paraId="42041958" w14:textId="77777777" w:rsidR="00C83B05" w:rsidRDefault="00F955A4"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51901D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DD3A49" w14:textId="77777777" w:rsidR="00C83B05" w:rsidRDefault="00F955A4" w:rsidP="009A6A2C">
            <w:pPr>
              <w:pStyle w:val="Tabellenkopf"/>
            </w:pPr>
            <w:r>
              <w:t>Begründung für die Auswahl</w:t>
            </w:r>
          </w:p>
        </w:tc>
        <w:tc>
          <w:tcPr>
            <w:tcW w:w="5895" w:type="dxa"/>
          </w:tcPr>
          <w:p w14:paraId="6911D636" w14:textId="77777777" w:rsidR="00C83B05" w:rsidRP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C53D1B2"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Nicht angegebene Komplikationen fallen aus dem Zähler der Qualitätsindikatoren zur Messung der Komplikationsraten heraus.</w:t>
            </w:r>
          </w:p>
          <w:p w14:paraId="66A09212" w14:textId="77777777" w:rsidR="00C83B05" w:rsidRP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910B8D9" w14:textId="77777777" w:rsidR="00C83B05" w:rsidRDefault="00F955A4" w:rsidP="00C83B05">
            <w:pPr>
              <w:pStyle w:val="Tabellentext"/>
              <w:cnfStyle w:val="000000000000" w:firstRow="0" w:lastRow="0" w:firstColumn="0" w:lastColumn="0" w:oddVBand="0" w:evenVBand="0" w:oddHBand="0" w:evenHBand="0" w:firstRowFirstColumn="0" w:firstRowLastColumn="0" w:lastRowFirstColumn="0" w:lastRowLastColumn="0"/>
            </w:pPr>
            <w:r>
              <w:t>Fehlende Dokumentation von spezifischen Komplikationen.</w:t>
            </w:r>
          </w:p>
        </w:tc>
      </w:tr>
      <w:tr w:rsidR="00C83B05" w14:paraId="610318A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C581BE" w14:textId="77777777" w:rsidR="00C83B05" w:rsidRDefault="00F955A4" w:rsidP="00AD72D5">
            <w:pPr>
              <w:pStyle w:val="Tabellenkopf"/>
            </w:pPr>
            <w:r>
              <w:t>Bezug zu anderen</w:t>
            </w:r>
            <w:r>
              <w:br/>
              <w:t>Qualitätsindikatoren/Kennzahlen</w:t>
            </w:r>
          </w:p>
        </w:tc>
        <w:tc>
          <w:tcPr>
            <w:tcW w:w="5895" w:type="dxa"/>
          </w:tcPr>
          <w:p w14:paraId="540F10C4" w14:textId="77777777" w:rsidR="00C83B05" w:rsidRPr="00C83B05"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 xml:space="preserve">54029: Spezifische Komplikationen bei osteosynthetischer Versorgung einer hüftgelenknahen Femurfraktur </w:t>
            </w:r>
            <w:r>
              <w:br/>
              <w:t>54040: Verhältnis der beobachteten zur erwarteten Rate (O/E) an Wundhämatomen/Nachblutungen bei osteosynthetischer Versorgung einer hüftgelenknahen Femurfraktur</w:t>
            </w:r>
          </w:p>
        </w:tc>
      </w:tr>
      <w:tr w:rsidR="000517F0" w14:paraId="405F2A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D4A1C4" w14:textId="249C9592" w:rsidR="000517F0" w:rsidRDefault="008A6FB6" w:rsidP="009975E4">
            <w:pPr>
              <w:pStyle w:val="Tabellenkopf"/>
            </w:pPr>
            <w:del w:id="96" w:author="IQTIG" w:date="2020-04-28T19:39:00Z">
              <w:r>
                <w:delText>Bewertungsart</w:delText>
              </w:r>
            </w:del>
            <w:ins w:id="97" w:author="IQTIG" w:date="2020-04-28T19:39:00Z">
              <w:r w:rsidR="00F955A4">
                <w:t>Berechnungsart</w:t>
              </w:r>
            </w:ins>
          </w:p>
        </w:tc>
        <w:tc>
          <w:tcPr>
            <w:tcW w:w="5895" w:type="dxa"/>
          </w:tcPr>
          <w:p w14:paraId="4E4ECEC5" w14:textId="77777777" w:rsidR="000517F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40AFA7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011A6F" w14:textId="2622C002" w:rsidR="000517F0" w:rsidRDefault="00F955A4" w:rsidP="009A6A2C">
            <w:pPr>
              <w:pStyle w:val="Tabellenkopf"/>
            </w:pPr>
            <w:r>
              <w:t xml:space="preserve">Referenzbereich </w:t>
            </w:r>
            <w:del w:id="98" w:author="IQTIG" w:date="2020-04-28T19:39:00Z">
              <w:r w:rsidR="008A6FB6">
                <w:delText>2018</w:delText>
              </w:r>
            </w:del>
            <w:ins w:id="99" w:author="IQTIG" w:date="2020-04-28T19:39:00Z">
              <w:r>
                <w:t>2019</w:t>
              </w:r>
            </w:ins>
          </w:p>
        </w:tc>
        <w:tc>
          <w:tcPr>
            <w:tcW w:w="5895" w:type="dxa"/>
          </w:tcPr>
          <w:p w14:paraId="2B5FC4BB" w14:textId="77777777" w:rsidR="000517F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 50,00 %</w:t>
            </w:r>
          </w:p>
        </w:tc>
      </w:tr>
      <w:tr w:rsidR="000517F0" w14:paraId="1B4769E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36D051" w14:textId="1E2CC886" w:rsidR="000517F0" w:rsidRDefault="00F955A4" w:rsidP="00A3278E">
            <w:pPr>
              <w:pStyle w:val="Tabellenkopf"/>
            </w:pPr>
            <w:r w:rsidRPr="00E37ACC">
              <w:t>R</w:t>
            </w:r>
            <w:r>
              <w:t xml:space="preserve">eferenzbereich </w:t>
            </w:r>
            <w:del w:id="100" w:author="IQTIG" w:date="2020-04-28T19:39:00Z">
              <w:r w:rsidR="008A6FB6">
                <w:delText>2017</w:delText>
              </w:r>
            </w:del>
            <w:ins w:id="101" w:author="IQTIG" w:date="2020-04-28T19:39:00Z">
              <w:r>
                <w:t>2018</w:t>
              </w:r>
            </w:ins>
          </w:p>
        </w:tc>
        <w:tc>
          <w:tcPr>
            <w:tcW w:w="5895" w:type="dxa"/>
          </w:tcPr>
          <w:p w14:paraId="45E2724A" w14:textId="37156E35" w:rsidR="000517F0"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 xml:space="preserve">≤ </w:t>
            </w:r>
            <w:del w:id="102" w:author="IQTIG" w:date="2020-04-28T19:39:00Z">
              <w:r w:rsidR="008A6FB6">
                <w:delText>80</w:delText>
              </w:r>
            </w:del>
            <w:ins w:id="103" w:author="IQTIG" w:date="2020-04-28T19:39:00Z">
              <w:r>
                <w:t>50</w:t>
              </w:r>
            </w:ins>
            <w:r>
              <w:t>,00 %</w:t>
            </w:r>
          </w:p>
        </w:tc>
      </w:tr>
      <w:tr w:rsidR="00B66E40" w14:paraId="2D71226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B7C2A1" w14:textId="4C31C391" w:rsidR="00B66E40" w:rsidRDefault="00F955A4" w:rsidP="009A6A2C">
            <w:pPr>
              <w:pStyle w:val="Tabellenkopf"/>
            </w:pPr>
            <w:r>
              <w:t xml:space="preserve">Erläuterung zum Referenzbereich </w:t>
            </w:r>
            <w:del w:id="104" w:author="IQTIG" w:date="2020-04-28T19:39:00Z">
              <w:r w:rsidR="008A6FB6">
                <w:delText>2018</w:delText>
              </w:r>
            </w:del>
            <w:ins w:id="105" w:author="IQTIG" w:date="2020-04-28T19:39:00Z">
              <w:r>
                <w:t>2019</w:t>
              </w:r>
            </w:ins>
          </w:p>
        </w:tc>
        <w:tc>
          <w:tcPr>
            <w:tcW w:w="5895" w:type="dxa"/>
          </w:tcPr>
          <w:p w14:paraId="2DB254EF"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71293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4096A3" w14:textId="2C286320" w:rsidR="00B66E40" w:rsidRDefault="00F955A4" w:rsidP="009A6A2C">
            <w:pPr>
              <w:pStyle w:val="Tabellenkopf"/>
            </w:pPr>
            <w:r>
              <w:t xml:space="preserve">Erläuterung zum Strukturierten Dialog bzw. Stellungnahmeverfahren </w:t>
            </w:r>
            <w:del w:id="106" w:author="IQTIG" w:date="2020-04-28T19:39:00Z">
              <w:r w:rsidR="008A6FB6">
                <w:delText>2018</w:delText>
              </w:r>
            </w:del>
            <w:ins w:id="107" w:author="IQTIG" w:date="2020-04-28T19:39:00Z">
              <w:r>
                <w:t>2019</w:t>
              </w:r>
            </w:ins>
          </w:p>
        </w:tc>
        <w:tc>
          <w:tcPr>
            <w:tcW w:w="5895" w:type="dxa"/>
          </w:tcPr>
          <w:p w14:paraId="10DFDC49" w14:textId="235F5E78"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Die DIMDI Kodierempfehlung zu Nebendiagnosen lautet</w:t>
            </w:r>
            <w:del w:id="108" w:author="IQTIG" w:date="2020-04-28T19:39:00Z">
              <w:r w:rsidR="008A6FB6">
                <w:delText xml:space="preserve"> </w:delText>
              </w:r>
            </w:del>
            <w:r>
              <w:t>: "Eine Krankheit oder Beschwerde, die entweder gleichzeitig mit der Hauptdiagnose besteht oder sich während des Krankenhausaufenthaltes entwickelt". Die ICD 10</w:t>
            </w:r>
            <w:del w:id="109" w:author="IQTIG" w:date="2020-04-28T19:39:00Z">
              <w:r w:rsidR="008A6FB6">
                <w:delText xml:space="preserve"> </w:delText>
              </w:r>
            </w:del>
            <w:r>
              <w:t xml:space="preserve"> T-Diagnosen, die im Auffälligkeitskriterium erfragt werden, bilden gemäß DIMDI "Komplikationen bei Eingriffen, andernorts nicht </w:t>
            </w:r>
            <w:del w:id="110" w:author="IQTIG" w:date="2020-04-28T19:39:00Z">
              <w:r w:rsidR="008A6FB6">
                <w:delText>klassifziert</w:delText>
              </w:r>
            </w:del>
            <w:ins w:id="111" w:author="IQTIG" w:date="2020-04-28T19:39:00Z">
              <w:r>
                <w:t>klassifiziert</w:t>
              </w:r>
            </w:ins>
            <w:r>
              <w:t>" oder "Komplikationen durch orthopädische Endoprothesen, Implantate oder Transplantate" ab. Die klinische Einschätzung einer Komplikation, dokumentiert durch die internationale Klassifikation der Krankheiten, gilt somit als dokumentationspflichtig in der QS-Dokumentation.</w:t>
            </w:r>
          </w:p>
        </w:tc>
      </w:tr>
      <w:tr w:rsidR="00B66E40" w14:paraId="7AB9C6F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EB7D4F9" w14:textId="77777777" w:rsidR="00B66E40" w:rsidRPr="00E37ACC" w:rsidRDefault="00F955A4" w:rsidP="009A6A2C">
            <w:pPr>
              <w:pStyle w:val="Tabellenkopf"/>
            </w:pPr>
            <w:r w:rsidRPr="00E37ACC">
              <w:t>Rechenregeln</w:t>
            </w:r>
          </w:p>
        </w:tc>
        <w:tc>
          <w:tcPr>
            <w:tcW w:w="5895" w:type="dxa"/>
          </w:tcPr>
          <w:p w14:paraId="0D7223CF" w14:textId="77777777" w:rsidR="00897EAC" w:rsidRPr="00897EAC" w:rsidRDefault="00F955A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ED47D62"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Fälle, für die weder eine spezifische behandlungsbedürftige intra- oder postoperative Komplikation noch eine postoperative Wundinfektion dokumentiert wurde</w:t>
            </w:r>
          </w:p>
          <w:p w14:paraId="68DB19DA" w14:textId="77777777" w:rsidR="00897EAC" w:rsidRPr="00897EAC" w:rsidRDefault="00F955A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87BA6C6" w14:textId="1CB7F823" w:rsidR="00694883" w:rsidRPr="00715CCE" w:rsidRDefault="00F955A4"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Fälle mit einer hüftgelenknahen Femurfraktur, die bereits bei Aufnahme vorlag, und für die mindestens eine der Entlassungsdiagnosen T81.2, T81.3, T81.</w:t>
            </w:r>
            <w:del w:id="112" w:author="IQTIG" w:date="2020-04-28T19:39:00Z">
              <w:r w:rsidR="008A6FB6">
                <w:rPr>
                  <w:rStyle w:val="Fett"/>
                  <w:b w:val="0"/>
                  <w:bCs w:val="0"/>
                </w:rPr>
                <w:delText>4, T81.</w:delText>
              </w:r>
            </w:del>
            <w:r>
              <w:rPr>
                <w:rStyle w:val="Fett"/>
                <w:b w:val="0"/>
                <w:bCs w:val="0"/>
              </w:rPr>
              <w:t>5, T81.6, T81.7 oder T84.6 angegeben wurde</w:t>
            </w:r>
          </w:p>
        </w:tc>
      </w:tr>
      <w:tr w:rsidR="00B66E40" w14:paraId="7CA893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412745A" w14:textId="77777777" w:rsidR="00B66E40" w:rsidRPr="00E37ACC" w:rsidRDefault="00F955A4" w:rsidP="009A6A2C">
            <w:pPr>
              <w:pStyle w:val="Tabellenkopf"/>
            </w:pPr>
            <w:r w:rsidRPr="00E37ACC">
              <w:t>Erläuterung der Rechenregel</w:t>
            </w:r>
          </w:p>
        </w:tc>
        <w:tc>
          <w:tcPr>
            <w:tcW w:w="5895" w:type="dxa"/>
          </w:tcPr>
          <w:p w14:paraId="13068853" w14:textId="58B728AF" w:rsidR="00B66E40" w:rsidRDefault="008A6FB6" w:rsidP="00897EAC">
            <w:pPr>
              <w:pStyle w:val="Tabellentext"/>
              <w:cnfStyle w:val="000000000000" w:firstRow="0" w:lastRow="0" w:firstColumn="0" w:lastColumn="0" w:oddVBand="0" w:evenVBand="0" w:oddHBand="0" w:evenHBand="0" w:firstRowFirstColumn="0" w:firstRowLastColumn="0" w:lastRowFirstColumn="0" w:lastRowLastColumn="0"/>
            </w:pPr>
            <w:del w:id="113" w:author="IQTIG" w:date="2020-04-28T19:39:00Z">
              <w:r>
                <w:delText xml:space="preserve">T81.-: Komplikationen bei Eingriffen, anderenorts nicht klassifiziert </w:delText>
              </w:r>
              <w:r>
                <w:br/>
                <w:delText xml:space="preserve">T84.-: Komplikationen durch orthopädische Endoprothesen, Implantate oder Transplantate </w:delText>
              </w:r>
              <w:r>
                <w:br/>
                <w:delText xml:space="preserve"> </w:delText>
              </w:r>
            </w:del>
            <w:ins w:id="114" w:author="IQTIG" w:date="2020-04-28T19:39:00Z">
              <w:r w:rsidR="00F955A4">
                <w:t xml:space="preserve">Erläuterung der Diagnose-Codes gemäß DIMDI ICD-10-Klassifikation: </w:t>
              </w:r>
              <w:r w:rsidR="00F955A4">
                <w:br/>
                <w:t xml:space="preserve">T81.2: Versehentliche Stich- oder Risswunde während eines Eingriffes, anderenorts nicht klassifiziert </w:t>
              </w:r>
              <w:r w:rsidR="00F955A4">
                <w:br/>
                <w:t xml:space="preserve">T81.3: Aufreißen einer Operationswunde, anderenorts nicht klassifiziert </w:t>
              </w:r>
              <w:r w:rsidR="00F955A4">
                <w:br/>
                <w:t xml:space="preserve">T81.5: Fremdkörper, der versehentlich nach einem Eingriff in einer Körperhöhle oder Operationswunde zurückgeblieben ist </w:t>
              </w:r>
              <w:r w:rsidR="00F955A4">
                <w:br/>
                <w:t xml:space="preserve">T81.6: Akute Reaktion auf eine während eines Eingriffes versehentlich zurückgebliebene Fremdsubstanz </w:t>
              </w:r>
              <w:r w:rsidR="00F955A4">
                <w:br/>
                <w:t xml:space="preserve">T81.7: Gefäßkomplikationen nach einem Eingriff, anderenorts nicht klassifiziert </w:t>
              </w:r>
              <w:r w:rsidR="00F955A4">
                <w:br/>
                <w:t xml:space="preserve">T84.6: Infektion und entzündliche Reaktion durch eine interne Osteosynthesevorrichtung [jede Lokalisation] </w:t>
              </w:r>
              <w:r w:rsidR="00F955A4">
                <w:br/>
              </w:r>
            </w:ins>
            <w:r w:rsidR="00F955A4">
              <w:t xml:space="preserve"> </w:t>
            </w:r>
            <w:r w:rsidR="00F955A4">
              <w:br/>
              <w:t>Das AK dient der Überprüfung von fehlenden Angaben in den Datenfeldern POKOMPLIKATSPEZ und POSTOPWUNDINFEKTION, nicht der Überprüfung der kodierten Entlassungsdiagnosen.</w:t>
            </w:r>
          </w:p>
        </w:tc>
      </w:tr>
      <w:tr w:rsidR="00B66E40" w14:paraId="7529234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350352" w14:textId="77777777" w:rsidR="00B66E40" w:rsidRPr="00E37ACC" w:rsidRDefault="00F955A4" w:rsidP="009A6A2C">
            <w:pPr>
              <w:pStyle w:val="Tabellenkopf"/>
            </w:pPr>
            <w:r w:rsidRPr="00E37ACC">
              <w:lastRenderedPageBreak/>
              <w:t>Teildatensatzbezug</w:t>
            </w:r>
          </w:p>
        </w:tc>
        <w:tc>
          <w:tcPr>
            <w:tcW w:w="5895" w:type="dxa"/>
          </w:tcPr>
          <w:p w14:paraId="0ECD4DAA" w14:textId="77777777" w:rsidR="00B66E40"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17/1:B</w:t>
            </w:r>
          </w:p>
        </w:tc>
      </w:tr>
      <w:tr w:rsidR="00C83B05" w14:paraId="18B082B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3C8283" w14:textId="77777777" w:rsidR="00C83B05" w:rsidRPr="00E37ACC" w:rsidRDefault="00F955A4" w:rsidP="009A6A2C">
            <w:pPr>
              <w:pStyle w:val="Tabellenkopf"/>
            </w:pPr>
            <w:r>
              <w:t>Mindestanzahl Zähler</w:t>
            </w:r>
          </w:p>
        </w:tc>
        <w:tc>
          <w:tcPr>
            <w:tcW w:w="5895" w:type="dxa"/>
          </w:tcPr>
          <w:p w14:paraId="1A67BC53"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7F8C157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94442F" w14:textId="77777777" w:rsidR="00C83B05" w:rsidRPr="00E37ACC" w:rsidRDefault="00F955A4" w:rsidP="009A6A2C">
            <w:pPr>
              <w:pStyle w:val="Tabellenkopf"/>
            </w:pPr>
            <w:r>
              <w:t>Mindestanzahl Nenner</w:t>
            </w:r>
          </w:p>
        </w:tc>
        <w:tc>
          <w:tcPr>
            <w:tcW w:w="5895" w:type="dxa"/>
          </w:tcPr>
          <w:p w14:paraId="41088967" w14:textId="05A0B6D7" w:rsidR="00C83B05" w:rsidRDefault="008A6FB6" w:rsidP="00897EAC">
            <w:pPr>
              <w:pStyle w:val="Tabellentext"/>
              <w:cnfStyle w:val="000000000000" w:firstRow="0" w:lastRow="0" w:firstColumn="0" w:lastColumn="0" w:oddVBand="0" w:evenVBand="0" w:oddHBand="0" w:evenHBand="0" w:firstRowFirstColumn="0" w:firstRowLastColumn="0" w:lastRowFirstColumn="0" w:lastRowLastColumn="0"/>
            </w:pPr>
            <w:del w:id="115" w:author="IQTIG" w:date="2020-04-28T19:39:00Z">
              <w:r>
                <w:delText>5</w:delText>
              </w:r>
            </w:del>
            <w:ins w:id="116" w:author="IQTIG" w:date="2020-04-28T19:39:00Z">
              <w:r w:rsidR="00F955A4">
                <w:t>2</w:t>
              </w:r>
            </w:ins>
          </w:p>
        </w:tc>
      </w:tr>
      <w:tr w:rsidR="00B66E40" w14:paraId="5416E6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1FBF3C" w14:textId="77777777" w:rsidR="00B66E40" w:rsidRPr="00E37ACC" w:rsidRDefault="00F955A4" w:rsidP="009A6A2C">
            <w:pPr>
              <w:pStyle w:val="Tabellenkopf"/>
            </w:pPr>
            <w:r>
              <w:t>Zähler (Formel)</w:t>
            </w:r>
          </w:p>
        </w:tc>
        <w:tc>
          <w:tcPr>
            <w:tcW w:w="5895" w:type="dxa"/>
          </w:tcPr>
          <w:p w14:paraId="28F82E59" w14:textId="77777777" w:rsidR="00B66E40" w:rsidRPr="00722F75" w:rsidRDefault="00F955A4" w:rsidP="00722F75">
            <w:pPr>
              <w:pStyle w:val="CodeOhneSilbentrennung"/>
              <w:cnfStyle w:val="000000000000" w:firstRow="0" w:lastRow="0" w:firstColumn="0" w:lastColumn="0" w:oddVBand="0" w:evenVBand="0" w:oddHBand="0" w:evenHBand="0" w:firstRowFirstColumn="0" w:firstRowLastColumn="0" w:lastRowFirstColumn="0" w:lastRowLastColumn="0"/>
            </w:pPr>
            <w:r>
              <w:t>POKOMPLIKATSPEZ %==% 0 &amp; POSTOPWUNDINFEKTION %==% 0</w:t>
            </w:r>
          </w:p>
        </w:tc>
      </w:tr>
      <w:tr w:rsidR="00B66E40" w14:paraId="2169CA4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8617CA" w14:textId="77777777" w:rsidR="00B66E40" w:rsidRPr="00E37ACC" w:rsidRDefault="00F955A4" w:rsidP="009A6A2C">
            <w:pPr>
              <w:pStyle w:val="Tabellenkopf"/>
            </w:pPr>
            <w:r w:rsidRPr="00E37ACC">
              <w:t>Nenner (Formel)</w:t>
            </w:r>
          </w:p>
        </w:tc>
        <w:tc>
          <w:tcPr>
            <w:tcW w:w="5895" w:type="dxa"/>
          </w:tcPr>
          <w:p w14:paraId="6C4B5787" w14:textId="77777777" w:rsidR="00B66E40" w:rsidRPr="00722F75" w:rsidRDefault="00F955A4" w:rsidP="008E514B">
            <w:pPr>
              <w:pStyle w:val="CodeOhneSilbentrennung"/>
              <w:cnfStyle w:val="000000000000" w:firstRow="0" w:lastRow="0" w:firstColumn="0" w:lastColumn="0" w:oddVBand="0" w:evenVBand="0" w:oddHBand="0" w:evenHBand="0" w:firstRowFirstColumn="0" w:firstRowLastColumn="0" w:lastRowFirstColumn="0" w:lastRowLastColumn="0"/>
            </w:pPr>
            <w:r>
              <w:t>FRAKTUREREIG %==% 1 &amp; ENTLDIAG %any_like% LST$ICD_17n1_Komplikation</w:t>
            </w:r>
          </w:p>
        </w:tc>
      </w:tr>
      <w:tr w:rsidR="00B66E40" w14:paraId="1520EC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811553" w14:textId="77777777" w:rsidR="00B66E40" w:rsidRPr="00E37ACC" w:rsidRDefault="00F955A4" w:rsidP="009A6A2C">
            <w:pPr>
              <w:pStyle w:val="Tabellenkopf"/>
            </w:pPr>
            <w:r w:rsidRPr="00E37ACC">
              <w:t>Verwendete Funktionen</w:t>
            </w:r>
          </w:p>
        </w:tc>
        <w:tc>
          <w:tcPr>
            <w:tcW w:w="5895" w:type="dxa"/>
          </w:tcPr>
          <w:p w14:paraId="5D1BF8B4" w14:textId="77777777" w:rsidR="00B66E40" w:rsidRPr="00D817EF" w:rsidRDefault="00F955A4"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1FDEEF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1B060A" w14:textId="77777777" w:rsidR="00B66E40" w:rsidRPr="00E37ACC" w:rsidRDefault="00F955A4" w:rsidP="009A6A2C">
            <w:pPr>
              <w:pStyle w:val="Tabellenkopf"/>
            </w:pPr>
            <w:r w:rsidRPr="00E37ACC">
              <w:t>Verwendete Listen</w:t>
            </w:r>
          </w:p>
        </w:tc>
        <w:tc>
          <w:tcPr>
            <w:tcW w:w="5895" w:type="dxa"/>
          </w:tcPr>
          <w:p w14:paraId="46C36B73" w14:textId="77777777" w:rsidR="00B0537E" w:rsidRPr="003E64DF" w:rsidRDefault="00F955A4" w:rsidP="00B0537E">
            <w:pPr>
              <w:pStyle w:val="CodeOhneSilbentrennung"/>
              <w:cnfStyle w:val="000000000000" w:firstRow="0" w:lastRow="0" w:firstColumn="0" w:lastColumn="0" w:oddVBand="0" w:evenVBand="0" w:oddHBand="0" w:evenHBand="0" w:firstRowFirstColumn="0" w:firstRowLastColumn="0" w:lastRowFirstColumn="0" w:lastRowLastColumn="0"/>
            </w:pPr>
            <w:r>
              <w:t>ICD_17n1_Komplikation</w:t>
            </w:r>
          </w:p>
        </w:tc>
      </w:tr>
      <w:tr w:rsidR="00B66E40" w14:paraId="661CF3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C68CC6" w14:textId="77777777" w:rsidR="00B66E40" w:rsidRPr="00E37ACC" w:rsidRDefault="00F955A4" w:rsidP="00AD72D5">
            <w:pPr>
              <w:pStyle w:val="Tabellenkopf"/>
            </w:pPr>
            <w:r>
              <w:t>Vergleichbarkeit mit</w:t>
            </w:r>
            <w:r>
              <w:br/>
              <w:t>Vorjahresergebnissen</w:t>
            </w:r>
          </w:p>
        </w:tc>
        <w:tc>
          <w:tcPr>
            <w:tcW w:w="5895" w:type="dxa"/>
          </w:tcPr>
          <w:p w14:paraId="7D133D20" w14:textId="77777777" w:rsidR="00B66E40"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7FB57D16" w14:textId="77777777" w:rsidR="009E1781" w:rsidRPr="00CC72DB" w:rsidRDefault="00FE62C3" w:rsidP="00CC72DB">
      <w:pPr>
        <w:pStyle w:val="Tabellentext"/>
        <w:spacing w:before="0"/>
        <w:ind w:left="0"/>
        <w:rPr>
          <w:sz w:val="2"/>
          <w:szCs w:val="2"/>
        </w:rPr>
      </w:pPr>
    </w:p>
    <w:p w14:paraId="708CB92A" w14:textId="77777777" w:rsidR="00444023" w:rsidRDefault="00444023">
      <w:pPr>
        <w:sectPr w:rsidR="00444023" w:rsidSect="001E71EA">
          <w:pgSz w:w="11906" w:h="16838" w:code="9"/>
          <w:pgMar w:top="1418" w:right="1134" w:bottom="1418" w:left="1701" w:header="454" w:footer="737" w:gutter="0"/>
          <w:cols w:space="708"/>
          <w:docGrid w:linePitch="360"/>
        </w:sectPr>
      </w:pPr>
    </w:p>
    <w:p w14:paraId="019313DA" w14:textId="77777777" w:rsidR="00293DEF" w:rsidRDefault="008A6FB6" w:rsidP="00271720">
      <w:pPr>
        <w:pStyle w:val="berschrift1ohneGliederung"/>
        <w:rPr>
          <w:del w:id="117" w:author="IQTIG" w:date="2020-04-28T19:39:00Z"/>
        </w:rPr>
      </w:pPr>
      <w:del w:id="118" w:author="IQTIG" w:date="2020-04-28T19:39:00Z">
        <w:r>
          <w:lastRenderedPageBreak/>
          <w:delText>850351: Auffälligkeitskriterium zur Unterdokumentation</w:delText>
        </w:r>
      </w:del>
    </w:p>
    <w:p w14:paraId="026D3916" w14:textId="77777777" w:rsidR="000F0644" w:rsidRDefault="008A6FB6" w:rsidP="00492E33">
      <w:pPr>
        <w:pStyle w:val="Absatzberschriftebene2nurinNavigation"/>
        <w:rPr>
          <w:del w:id="119" w:author="IQTIG" w:date="2020-04-28T19:39:00Z"/>
        </w:rPr>
      </w:pPr>
      <w:del w:id="120" w:author="IQTIG" w:date="2020-04-28T19:39:00Z">
        <w:r>
          <w:delText>Verwendete Datenfelder</w:delText>
        </w:r>
      </w:del>
    </w:p>
    <w:p w14:paraId="3333BEE3" w14:textId="77777777" w:rsidR="001046CA" w:rsidRPr="005319EE" w:rsidRDefault="008A6FB6" w:rsidP="001046CA">
      <w:pPr>
        <w:rPr>
          <w:del w:id="121" w:author="IQTIG" w:date="2020-04-28T19:39:00Z"/>
        </w:rPr>
      </w:pPr>
      <w:del w:id="122" w:author="IQTIG" w:date="2020-04-28T19:39:00Z">
        <w:r w:rsidRPr="005319EE">
          <w:delText xml:space="preserve">Datenbasis: Spezifikation </w:delText>
        </w:r>
        <w:r>
          <w:delText>2018</w:delText>
        </w:r>
      </w:del>
    </w:p>
    <w:p w14:paraId="447CBC0C" w14:textId="77777777" w:rsidR="006D1B0D" w:rsidRDefault="008A6FB6" w:rsidP="00F12416">
      <w:pPr>
        <w:pStyle w:val="Absatzberschriftebene2nurinNavigation"/>
        <w:rPr>
          <w:del w:id="123" w:author="IQTIG" w:date="2020-04-28T19:39:00Z"/>
        </w:rPr>
      </w:pPr>
      <w:del w:id="124" w:author="IQTIG" w:date="2020-04-28T19:39: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1766752D" w14:textId="77777777" w:rsidTr="00966021">
        <w:trPr>
          <w:trHeight w:val="221"/>
          <w:del w:id="125"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0046F832" w14:textId="77777777" w:rsidR="000517F0" w:rsidRPr="000517F0" w:rsidRDefault="008A6FB6" w:rsidP="009A6A2C">
            <w:pPr>
              <w:pStyle w:val="Tabellenkopf"/>
              <w:rPr>
                <w:del w:id="126" w:author="IQTIG" w:date="2020-04-28T19:39:00Z"/>
              </w:rPr>
            </w:pPr>
            <w:del w:id="127" w:author="IQTIG" w:date="2020-04-28T19:39:00Z">
              <w:r>
                <w:delText>AK-ID</w:delText>
              </w:r>
            </w:del>
          </w:p>
        </w:tc>
        <w:tc>
          <w:tcPr>
            <w:tcW w:w="5895" w:type="dxa"/>
          </w:tcPr>
          <w:p w14:paraId="3DAC55DB" w14:textId="77777777" w:rsidR="000517F0" w:rsidRDefault="008A6FB6" w:rsidP="000517F0">
            <w:pPr>
              <w:pStyle w:val="Tabellentext"/>
              <w:cnfStyle w:val="000000000000" w:firstRow="0" w:lastRow="0" w:firstColumn="0" w:lastColumn="0" w:oddVBand="0" w:evenVBand="0" w:oddHBand="0" w:evenHBand="0" w:firstRowFirstColumn="0" w:firstRowLastColumn="0" w:lastRowFirstColumn="0" w:lastRowLastColumn="0"/>
              <w:rPr>
                <w:del w:id="128" w:author="IQTIG" w:date="2020-04-28T19:39:00Z"/>
              </w:rPr>
            </w:pPr>
            <w:del w:id="129" w:author="IQTIG" w:date="2020-04-28T19:39:00Z">
              <w:r>
                <w:delText>850351</w:delText>
              </w:r>
            </w:del>
          </w:p>
        </w:tc>
      </w:tr>
      <w:tr w:rsidR="00C83B05" w14:paraId="1F55F5BF" w14:textId="77777777" w:rsidTr="00966021">
        <w:trPr>
          <w:trHeight w:val="221"/>
          <w:del w:id="130"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50A9ED34" w14:textId="77777777" w:rsidR="00C83B05" w:rsidRDefault="008A6FB6" w:rsidP="009A6A2C">
            <w:pPr>
              <w:pStyle w:val="Tabellenkopf"/>
              <w:rPr>
                <w:del w:id="131" w:author="IQTIG" w:date="2020-04-28T19:39:00Z"/>
              </w:rPr>
            </w:pPr>
            <w:del w:id="132" w:author="IQTIG" w:date="2020-04-28T19:39:00Z">
              <w:r>
                <w:delText>Jahr der Erstanwendung</w:delText>
              </w:r>
            </w:del>
          </w:p>
        </w:tc>
        <w:tc>
          <w:tcPr>
            <w:tcW w:w="5895" w:type="dxa"/>
          </w:tcPr>
          <w:p w14:paraId="21FDC407" w14:textId="77777777" w:rsidR="00C83B05" w:rsidRDefault="008A6FB6" w:rsidP="000517F0">
            <w:pPr>
              <w:pStyle w:val="Tabellentext"/>
              <w:cnfStyle w:val="000000000000" w:firstRow="0" w:lastRow="0" w:firstColumn="0" w:lastColumn="0" w:oddVBand="0" w:evenVBand="0" w:oddHBand="0" w:evenHBand="0" w:firstRowFirstColumn="0" w:firstRowLastColumn="0" w:lastRowFirstColumn="0" w:lastRowLastColumn="0"/>
              <w:rPr>
                <w:del w:id="133" w:author="IQTIG" w:date="2020-04-28T19:39:00Z"/>
              </w:rPr>
            </w:pPr>
            <w:del w:id="134" w:author="IQTIG" w:date="2020-04-28T19:39:00Z">
              <w:r>
                <w:delText>2015</w:delText>
              </w:r>
            </w:del>
          </w:p>
        </w:tc>
      </w:tr>
      <w:tr w:rsidR="00C83B05" w14:paraId="51389A2D" w14:textId="77777777" w:rsidTr="00966021">
        <w:trPr>
          <w:trHeight w:val="221"/>
          <w:del w:id="135"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3FC15284" w14:textId="77777777" w:rsidR="00C83B05" w:rsidRDefault="008A6FB6" w:rsidP="009A6A2C">
            <w:pPr>
              <w:pStyle w:val="Tabellenkopf"/>
              <w:rPr>
                <w:del w:id="136" w:author="IQTIG" w:date="2020-04-28T19:39:00Z"/>
              </w:rPr>
            </w:pPr>
            <w:del w:id="137" w:author="IQTIG" w:date="2020-04-28T19:39:00Z">
              <w:r>
                <w:delText>Begründung für die Auswahl</w:delText>
              </w:r>
            </w:del>
          </w:p>
        </w:tc>
        <w:tc>
          <w:tcPr>
            <w:tcW w:w="5895" w:type="dxa"/>
          </w:tcPr>
          <w:p w14:paraId="76875948" w14:textId="77777777" w:rsidR="00C83B05" w:rsidRPr="00C83B05" w:rsidRDefault="008A6FB6" w:rsidP="00897EAC">
            <w:pPr>
              <w:pStyle w:val="Tabellentext"/>
              <w:cnfStyle w:val="000000000000" w:firstRow="0" w:lastRow="0" w:firstColumn="0" w:lastColumn="0" w:oddVBand="0" w:evenVBand="0" w:oddHBand="0" w:evenHBand="0" w:firstRowFirstColumn="0" w:firstRowLastColumn="0" w:lastRowFirstColumn="0" w:lastRowLastColumn="0"/>
              <w:rPr>
                <w:del w:id="138" w:author="IQTIG" w:date="2020-04-28T19:39:00Z"/>
                <w:b/>
              </w:rPr>
            </w:pPr>
            <w:del w:id="139" w:author="IQTIG" w:date="2020-04-28T19:39:00Z">
              <w:r w:rsidRPr="00C83B05">
                <w:rPr>
                  <w:b/>
                </w:rPr>
                <w:delText>Relevanz</w:delText>
              </w:r>
            </w:del>
          </w:p>
          <w:p w14:paraId="41791C5D" w14:textId="77777777" w:rsidR="00C83B05" w:rsidRDefault="008A6FB6" w:rsidP="00897EAC">
            <w:pPr>
              <w:pStyle w:val="Tabellentext"/>
              <w:cnfStyle w:val="000000000000" w:firstRow="0" w:lastRow="0" w:firstColumn="0" w:lastColumn="0" w:oddVBand="0" w:evenVBand="0" w:oddHBand="0" w:evenHBand="0" w:firstRowFirstColumn="0" w:firstRowLastColumn="0" w:lastRowFirstColumn="0" w:lastRowLastColumn="0"/>
              <w:rPr>
                <w:del w:id="140" w:author="IQTIG" w:date="2020-04-28T19:39:00Z"/>
              </w:rPr>
            </w:pPr>
            <w:del w:id="141" w:author="IQTIG" w:date="2020-04-28T19:39: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5E41E357" w14:textId="77777777" w:rsidR="00C83B05" w:rsidRPr="00C83B05" w:rsidRDefault="008A6FB6" w:rsidP="00897EAC">
            <w:pPr>
              <w:pStyle w:val="Tabellentext"/>
              <w:cnfStyle w:val="000000000000" w:firstRow="0" w:lastRow="0" w:firstColumn="0" w:lastColumn="0" w:oddVBand="0" w:evenVBand="0" w:oddHBand="0" w:evenHBand="0" w:firstRowFirstColumn="0" w:firstRowLastColumn="0" w:lastRowFirstColumn="0" w:lastRowLastColumn="0"/>
              <w:rPr>
                <w:del w:id="142" w:author="IQTIG" w:date="2020-04-28T19:39:00Z"/>
                <w:b/>
              </w:rPr>
            </w:pPr>
            <w:del w:id="143" w:author="IQTIG" w:date="2020-04-28T19:39:00Z">
              <w:r w:rsidRPr="00C83B05">
                <w:rPr>
                  <w:b/>
                </w:rPr>
                <w:delText>Hypothese</w:delText>
              </w:r>
            </w:del>
          </w:p>
          <w:p w14:paraId="20BB6C5B" w14:textId="77777777" w:rsidR="00C83B05" w:rsidRDefault="008A6FB6" w:rsidP="00C83B05">
            <w:pPr>
              <w:pStyle w:val="Tabellentext"/>
              <w:cnfStyle w:val="000000000000" w:firstRow="0" w:lastRow="0" w:firstColumn="0" w:lastColumn="0" w:oddVBand="0" w:evenVBand="0" w:oddHBand="0" w:evenHBand="0" w:firstRowFirstColumn="0" w:firstRowLastColumn="0" w:lastRowFirstColumn="0" w:lastRowLastColumn="0"/>
              <w:rPr>
                <w:del w:id="144" w:author="IQTIG" w:date="2020-04-28T19:39:00Z"/>
              </w:rPr>
            </w:pPr>
            <w:del w:id="145" w:author="IQTIG" w:date="2020-04-28T19:39:00Z">
              <w:r>
                <w:delText>Organisatorische Probleme im Dokumentationsprozess oder das Weglassen komplizierter Fälle führen zu niedrigen Dokumentationsraten in einzelnen Leistungsbereichen.</w:delText>
              </w:r>
            </w:del>
          </w:p>
        </w:tc>
      </w:tr>
      <w:tr w:rsidR="000517F0" w14:paraId="221614F6" w14:textId="77777777" w:rsidTr="00966021">
        <w:trPr>
          <w:trHeight w:val="221"/>
          <w:del w:id="146"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037F9641" w14:textId="77777777" w:rsidR="000517F0" w:rsidRDefault="008A6FB6" w:rsidP="009A6A2C">
            <w:pPr>
              <w:pStyle w:val="Tabellenkopf"/>
              <w:rPr>
                <w:del w:id="147" w:author="IQTIG" w:date="2020-04-28T19:39:00Z"/>
              </w:rPr>
            </w:pPr>
            <w:del w:id="148" w:author="IQTIG" w:date="2020-04-28T19:39:00Z">
              <w:r>
                <w:delText>Bewertungsart</w:delText>
              </w:r>
            </w:del>
          </w:p>
        </w:tc>
        <w:tc>
          <w:tcPr>
            <w:tcW w:w="5895" w:type="dxa"/>
          </w:tcPr>
          <w:p w14:paraId="50B3F04A" w14:textId="77777777" w:rsidR="000517F0" w:rsidRDefault="008A6FB6" w:rsidP="00897EAC">
            <w:pPr>
              <w:pStyle w:val="Tabellentext"/>
              <w:cnfStyle w:val="000000000000" w:firstRow="0" w:lastRow="0" w:firstColumn="0" w:lastColumn="0" w:oddVBand="0" w:evenVBand="0" w:oddHBand="0" w:evenHBand="0" w:firstRowFirstColumn="0" w:firstRowLastColumn="0" w:lastRowFirstColumn="0" w:lastRowLastColumn="0"/>
              <w:rPr>
                <w:del w:id="149" w:author="IQTIG" w:date="2020-04-28T19:39:00Z"/>
              </w:rPr>
            </w:pPr>
            <w:del w:id="150" w:author="IQTIG" w:date="2020-04-28T19:39:00Z">
              <w:r>
                <w:delText>Ratenbasiert</w:delText>
              </w:r>
            </w:del>
          </w:p>
        </w:tc>
      </w:tr>
      <w:tr w:rsidR="000517F0" w14:paraId="68DA3760" w14:textId="77777777" w:rsidTr="00966021">
        <w:trPr>
          <w:trHeight w:val="221"/>
          <w:del w:id="151"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442EDF2F" w14:textId="77777777" w:rsidR="000517F0" w:rsidRDefault="008A6FB6" w:rsidP="009A6A2C">
            <w:pPr>
              <w:pStyle w:val="Tabellenkopf"/>
              <w:rPr>
                <w:del w:id="152" w:author="IQTIG" w:date="2020-04-28T19:39:00Z"/>
              </w:rPr>
            </w:pPr>
            <w:del w:id="153" w:author="IQTIG" w:date="2020-04-28T19:39:00Z">
              <w:r>
                <w:delText>Referenzbereich 2018</w:delText>
              </w:r>
            </w:del>
          </w:p>
        </w:tc>
        <w:tc>
          <w:tcPr>
            <w:tcW w:w="5895" w:type="dxa"/>
          </w:tcPr>
          <w:p w14:paraId="5534E24B" w14:textId="77777777" w:rsidR="000517F0" w:rsidRDefault="008A6FB6" w:rsidP="00897EAC">
            <w:pPr>
              <w:pStyle w:val="Tabellentext"/>
              <w:cnfStyle w:val="000000000000" w:firstRow="0" w:lastRow="0" w:firstColumn="0" w:lastColumn="0" w:oddVBand="0" w:evenVBand="0" w:oddHBand="0" w:evenHBand="0" w:firstRowFirstColumn="0" w:firstRowLastColumn="0" w:lastRowFirstColumn="0" w:lastRowLastColumn="0"/>
              <w:rPr>
                <w:del w:id="154" w:author="IQTIG" w:date="2020-04-28T19:39:00Z"/>
              </w:rPr>
            </w:pPr>
            <w:del w:id="155" w:author="IQTIG" w:date="2020-04-28T19:39:00Z">
              <w:r>
                <w:delText>≥ 95,00 %</w:delText>
              </w:r>
            </w:del>
          </w:p>
        </w:tc>
      </w:tr>
      <w:tr w:rsidR="000517F0" w14:paraId="6AF5B20F" w14:textId="77777777" w:rsidTr="00966021">
        <w:trPr>
          <w:trHeight w:val="221"/>
          <w:del w:id="156"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168B5FCE" w14:textId="77777777" w:rsidR="000517F0" w:rsidRDefault="008A6FB6" w:rsidP="00A3278E">
            <w:pPr>
              <w:pStyle w:val="Tabellenkopf"/>
              <w:rPr>
                <w:del w:id="157" w:author="IQTIG" w:date="2020-04-28T19:39:00Z"/>
              </w:rPr>
            </w:pPr>
            <w:del w:id="158" w:author="IQTIG" w:date="2020-04-28T19:39:00Z">
              <w:r w:rsidRPr="00E37ACC">
                <w:delText>R</w:delText>
              </w:r>
              <w:r>
                <w:delText>eferenzbereich 2017</w:delText>
              </w:r>
            </w:del>
          </w:p>
        </w:tc>
        <w:tc>
          <w:tcPr>
            <w:tcW w:w="5895" w:type="dxa"/>
          </w:tcPr>
          <w:p w14:paraId="7BE713F6" w14:textId="77777777" w:rsidR="000517F0" w:rsidRDefault="008A6FB6" w:rsidP="00A4783D">
            <w:pPr>
              <w:pStyle w:val="Tabellentext"/>
              <w:cnfStyle w:val="000000000000" w:firstRow="0" w:lastRow="0" w:firstColumn="0" w:lastColumn="0" w:oddVBand="0" w:evenVBand="0" w:oddHBand="0" w:evenHBand="0" w:firstRowFirstColumn="0" w:firstRowLastColumn="0" w:lastRowFirstColumn="0" w:lastRowLastColumn="0"/>
              <w:rPr>
                <w:del w:id="159" w:author="IQTIG" w:date="2020-04-28T19:39:00Z"/>
              </w:rPr>
            </w:pPr>
            <w:del w:id="160" w:author="IQTIG" w:date="2020-04-28T19:39:00Z">
              <w:r>
                <w:delText>≥ 95,00 %</w:delText>
              </w:r>
            </w:del>
          </w:p>
        </w:tc>
      </w:tr>
      <w:tr w:rsidR="00B66E40" w14:paraId="1C43A051" w14:textId="77777777" w:rsidTr="00966021">
        <w:trPr>
          <w:trHeight w:val="221"/>
          <w:del w:id="161"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6EBCE6A7" w14:textId="77777777" w:rsidR="00B66E40" w:rsidRDefault="008A6FB6" w:rsidP="009A6A2C">
            <w:pPr>
              <w:pStyle w:val="Tabellenkopf"/>
              <w:rPr>
                <w:del w:id="162" w:author="IQTIG" w:date="2020-04-28T19:39:00Z"/>
              </w:rPr>
            </w:pPr>
            <w:del w:id="163" w:author="IQTIG" w:date="2020-04-28T19:39:00Z">
              <w:r>
                <w:delText>Erläuterung zum Referenzbereich 2018</w:delText>
              </w:r>
            </w:del>
          </w:p>
        </w:tc>
        <w:tc>
          <w:tcPr>
            <w:tcW w:w="5895" w:type="dxa"/>
          </w:tcPr>
          <w:p w14:paraId="5FE98296" w14:textId="77777777" w:rsidR="00B66E40" w:rsidRDefault="008A6FB6" w:rsidP="00897EAC">
            <w:pPr>
              <w:pStyle w:val="Tabellentext"/>
              <w:cnfStyle w:val="000000000000" w:firstRow="0" w:lastRow="0" w:firstColumn="0" w:lastColumn="0" w:oddVBand="0" w:evenVBand="0" w:oddHBand="0" w:evenHBand="0" w:firstRowFirstColumn="0" w:firstRowLastColumn="0" w:lastRowFirstColumn="0" w:lastRowLastColumn="0"/>
              <w:rPr>
                <w:del w:id="164" w:author="IQTIG" w:date="2020-04-28T19:39:00Z"/>
              </w:rPr>
            </w:pPr>
            <w:del w:id="165" w:author="IQTIG" w:date="2020-04-28T19:39:00Z">
              <w:r>
                <w:delText>-</w:delText>
              </w:r>
            </w:del>
          </w:p>
        </w:tc>
      </w:tr>
      <w:tr w:rsidR="00B66E40" w14:paraId="0E4B9BED" w14:textId="77777777" w:rsidTr="00966021">
        <w:trPr>
          <w:trHeight w:val="221"/>
          <w:del w:id="166"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696A0583" w14:textId="77777777" w:rsidR="00B66E40" w:rsidRDefault="008A6FB6" w:rsidP="009A6A2C">
            <w:pPr>
              <w:pStyle w:val="Tabellenkopf"/>
              <w:rPr>
                <w:del w:id="167" w:author="IQTIG" w:date="2020-04-28T19:39:00Z"/>
              </w:rPr>
            </w:pPr>
            <w:del w:id="168" w:author="IQTIG" w:date="2020-04-28T19:39:00Z">
              <w:r>
                <w:delText>Erläuterung zum Strukturierten Dialog bzw. Stellungnahmeverfahren 2018</w:delText>
              </w:r>
            </w:del>
          </w:p>
        </w:tc>
        <w:tc>
          <w:tcPr>
            <w:tcW w:w="5895" w:type="dxa"/>
          </w:tcPr>
          <w:p w14:paraId="23625460" w14:textId="77777777" w:rsidR="00B66E40" w:rsidRDefault="008A6FB6" w:rsidP="00897EAC">
            <w:pPr>
              <w:pStyle w:val="Tabellentext"/>
              <w:cnfStyle w:val="000000000000" w:firstRow="0" w:lastRow="0" w:firstColumn="0" w:lastColumn="0" w:oddVBand="0" w:evenVBand="0" w:oddHBand="0" w:evenHBand="0" w:firstRowFirstColumn="0" w:firstRowLastColumn="0" w:lastRowFirstColumn="0" w:lastRowLastColumn="0"/>
              <w:rPr>
                <w:del w:id="169" w:author="IQTIG" w:date="2020-04-28T19:39:00Z"/>
              </w:rPr>
            </w:pPr>
            <w:del w:id="170" w:author="IQTIG" w:date="2020-04-28T19:39:00Z">
              <w:r>
                <w:delText>-</w:delText>
              </w:r>
            </w:del>
          </w:p>
        </w:tc>
      </w:tr>
      <w:tr w:rsidR="00B66E40" w14:paraId="0013FE48" w14:textId="77777777" w:rsidTr="00966021">
        <w:trPr>
          <w:trHeight w:val="221"/>
          <w:del w:id="171"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5A99DA8" w14:textId="77777777" w:rsidR="00B66E40" w:rsidRPr="00E37ACC" w:rsidRDefault="008A6FB6" w:rsidP="009A6A2C">
            <w:pPr>
              <w:pStyle w:val="Tabellenkopf"/>
              <w:rPr>
                <w:del w:id="172" w:author="IQTIG" w:date="2020-04-28T19:39:00Z"/>
              </w:rPr>
            </w:pPr>
            <w:del w:id="173" w:author="IQTIG" w:date="2020-04-28T19:39:00Z">
              <w:r w:rsidRPr="00E37ACC">
                <w:delText>Rechenregeln</w:delText>
              </w:r>
            </w:del>
          </w:p>
        </w:tc>
        <w:tc>
          <w:tcPr>
            <w:tcW w:w="5895" w:type="dxa"/>
          </w:tcPr>
          <w:p w14:paraId="5711DF3E" w14:textId="77777777" w:rsidR="00897EAC" w:rsidRPr="00897EAC" w:rsidRDefault="008A6FB6" w:rsidP="00897EAC">
            <w:pPr>
              <w:pStyle w:val="Tabellentext"/>
              <w:cnfStyle w:val="000000000000" w:firstRow="0" w:lastRow="0" w:firstColumn="0" w:lastColumn="0" w:oddVBand="0" w:evenVBand="0" w:oddHBand="0" w:evenHBand="0" w:firstRowFirstColumn="0" w:firstRowLastColumn="0" w:lastRowFirstColumn="0" w:lastRowLastColumn="0"/>
              <w:rPr>
                <w:del w:id="174" w:author="IQTIG" w:date="2020-04-28T19:39:00Z"/>
                <w:rStyle w:val="Fett"/>
              </w:rPr>
            </w:pPr>
            <w:del w:id="175" w:author="IQTIG" w:date="2020-04-28T19:39:00Z">
              <w:r w:rsidRPr="00897EAC">
                <w:rPr>
                  <w:rStyle w:val="Fett"/>
                </w:rPr>
                <w:delText>Zähler</w:delText>
              </w:r>
            </w:del>
          </w:p>
          <w:p w14:paraId="63AE239D" w14:textId="77777777" w:rsidR="00B66E40" w:rsidRDefault="008A6FB6" w:rsidP="00897EAC">
            <w:pPr>
              <w:pStyle w:val="Tabellentext"/>
              <w:cnfStyle w:val="000000000000" w:firstRow="0" w:lastRow="0" w:firstColumn="0" w:lastColumn="0" w:oddVBand="0" w:evenVBand="0" w:oddHBand="0" w:evenHBand="0" w:firstRowFirstColumn="0" w:firstRowLastColumn="0" w:lastRowFirstColumn="0" w:lastRowLastColumn="0"/>
              <w:rPr>
                <w:del w:id="176" w:author="IQTIG" w:date="2020-04-28T19:39:00Z"/>
              </w:rPr>
            </w:pPr>
            <w:del w:id="177" w:author="IQTIG" w:date="2020-04-28T19:39:00Z">
              <w:r>
                <w:delText>Anzahl der gelieferten vollständigen und plausiblen Datensätze einschließlich der Minimaldatensätze zum jeweiligen Modul</w:delText>
              </w:r>
            </w:del>
          </w:p>
          <w:p w14:paraId="2A9932ED" w14:textId="77777777" w:rsidR="00897EAC" w:rsidRPr="00897EAC" w:rsidRDefault="008A6FB6" w:rsidP="00897EAC">
            <w:pPr>
              <w:pStyle w:val="Tabellentext"/>
              <w:cnfStyle w:val="000000000000" w:firstRow="0" w:lastRow="0" w:firstColumn="0" w:lastColumn="0" w:oddVBand="0" w:evenVBand="0" w:oddHBand="0" w:evenHBand="0" w:firstRowFirstColumn="0" w:firstRowLastColumn="0" w:lastRowFirstColumn="0" w:lastRowLastColumn="0"/>
              <w:rPr>
                <w:del w:id="178" w:author="IQTIG" w:date="2020-04-28T19:39:00Z"/>
                <w:rStyle w:val="Fett"/>
              </w:rPr>
            </w:pPr>
            <w:del w:id="179" w:author="IQTIG" w:date="2020-04-28T19:39:00Z">
              <w:r w:rsidRPr="00897EAC">
                <w:rPr>
                  <w:rStyle w:val="Fett"/>
                </w:rPr>
                <w:delText>Nenner</w:delText>
              </w:r>
            </w:del>
          </w:p>
          <w:p w14:paraId="52436F5C" w14:textId="77777777" w:rsidR="00694883" w:rsidRPr="00715CCE" w:rsidRDefault="008A6FB6" w:rsidP="00C83B05">
            <w:pPr>
              <w:pStyle w:val="Tabellentext"/>
              <w:cnfStyle w:val="000000000000" w:firstRow="0" w:lastRow="0" w:firstColumn="0" w:lastColumn="0" w:oddVBand="0" w:evenVBand="0" w:oddHBand="0" w:evenHBand="0" w:firstRowFirstColumn="0" w:firstRowLastColumn="0" w:lastRowFirstColumn="0" w:lastRowLastColumn="0"/>
              <w:rPr>
                <w:del w:id="180" w:author="IQTIG" w:date="2020-04-28T19:39:00Z"/>
                <w:rStyle w:val="Fett"/>
                <w:b w:val="0"/>
                <w:bCs w:val="0"/>
              </w:rPr>
            </w:pPr>
            <w:del w:id="181" w:author="IQTIG" w:date="2020-04-28T19:39:00Z">
              <w:r>
                <w:rPr>
                  <w:rStyle w:val="Fett"/>
                  <w:b w:val="0"/>
                  <w:bCs w:val="0"/>
                </w:rPr>
                <w:delText>Anzahl der durch den QS-Filter ausgelösten Fälle (methodische Sollstatistik: DATENSAETZE_MODUL) für das jeweilige Modul</w:delText>
              </w:r>
            </w:del>
          </w:p>
        </w:tc>
      </w:tr>
      <w:tr w:rsidR="00B66E40" w14:paraId="6D13F642" w14:textId="77777777" w:rsidTr="00966021">
        <w:trPr>
          <w:trHeight w:val="221"/>
          <w:del w:id="182"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A0ECC2D" w14:textId="77777777" w:rsidR="00B66E40" w:rsidRPr="00E37ACC" w:rsidRDefault="008A6FB6" w:rsidP="009A6A2C">
            <w:pPr>
              <w:pStyle w:val="Tabellenkopf"/>
              <w:rPr>
                <w:del w:id="183" w:author="IQTIG" w:date="2020-04-28T19:39:00Z"/>
              </w:rPr>
            </w:pPr>
            <w:del w:id="184" w:author="IQTIG" w:date="2020-04-28T19:39:00Z">
              <w:r w:rsidRPr="00E37ACC">
                <w:delText>Erläuterung der Rechenregel</w:delText>
              </w:r>
            </w:del>
          </w:p>
        </w:tc>
        <w:tc>
          <w:tcPr>
            <w:tcW w:w="5895" w:type="dxa"/>
          </w:tcPr>
          <w:p w14:paraId="44BBA0C8" w14:textId="77777777" w:rsidR="00B66E40" w:rsidRDefault="008A6FB6" w:rsidP="00897EAC">
            <w:pPr>
              <w:pStyle w:val="Tabellentext"/>
              <w:cnfStyle w:val="000000000000" w:firstRow="0" w:lastRow="0" w:firstColumn="0" w:lastColumn="0" w:oddVBand="0" w:evenVBand="0" w:oddHBand="0" w:evenHBand="0" w:firstRowFirstColumn="0" w:firstRowLastColumn="0" w:lastRowFirstColumn="0" w:lastRowLastColumn="0"/>
              <w:rPr>
                <w:del w:id="185" w:author="IQTIG" w:date="2020-04-28T19:39:00Z"/>
              </w:rPr>
            </w:pPr>
            <w:del w:id="186" w:author="IQTIG" w:date="2020-04-28T19:39: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p>
        </w:tc>
      </w:tr>
      <w:tr w:rsidR="00C83B05" w14:paraId="09DD33AC" w14:textId="77777777" w:rsidTr="00966021">
        <w:trPr>
          <w:trHeight w:val="221"/>
          <w:del w:id="187"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31DB354B" w14:textId="77777777" w:rsidR="00C83B05" w:rsidRPr="00E37ACC" w:rsidRDefault="008A6FB6" w:rsidP="009A6A2C">
            <w:pPr>
              <w:pStyle w:val="Tabellenkopf"/>
              <w:rPr>
                <w:del w:id="188" w:author="IQTIG" w:date="2020-04-28T19:39:00Z"/>
              </w:rPr>
            </w:pPr>
            <w:del w:id="189" w:author="IQTIG" w:date="2020-04-28T19:39:00Z">
              <w:r>
                <w:delText>Mindestanzahl Zähler</w:delText>
              </w:r>
            </w:del>
          </w:p>
        </w:tc>
        <w:tc>
          <w:tcPr>
            <w:tcW w:w="5895" w:type="dxa"/>
          </w:tcPr>
          <w:p w14:paraId="419846B4" w14:textId="77777777" w:rsidR="00C83B05" w:rsidRDefault="008A6FB6" w:rsidP="00897EAC">
            <w:pPr>
              <w:pStyle w:val="Tabellentext"/>
              <w:cnfStyle w:val="000000000000" w:firstRow="0" w:lastRow="0" w:firstColumn="0" w:lastColumn="0" w:oddVBand="0" w:evenVBand="0" w:oddHBand="0" w:evenHBand="0" w:firstRowFirstColumn="0" w:firstRowLastColumn="0" w:lastRowFirstColumn="0" w:lastRowLastColumn="0"/>
              <w:rPr>
                <w:del w:id="190" w:author="IQTIG" w:date="2020-04-28T19:39:00Z"/>
              </w:rPr>
            </w:pPr>
            <w:del w:id="191" w:author="IQTIG" w:date="2020-04-28T19:39:00Z">
              <w:r>
                <w:delText>-</w:delText>
              </w:r>
            </w:del>
          </w:p>
        </w:tc>
      </w:tr>
      <w:tr w:rsidR="00C83B05" w14:paraId="1521E50E" w14:textId="77777777" w:rsidTr="00966021">
        <w:trPr>
          <w:trHeight w:val="221"/>
          <w:del w:id="192"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0613FD84" w14:textId="77777777" w:rsidR="00C83B05" w:rsidRPr="00E37ACC" w:rsidRDefault="008A6FB6" w:rsidP="009A6A2C">
            <w:pPr>
              <w:pStyle w:val="Tabellenkopf"/>
              <w:rPr>
                <w:del w:id="193" w:author="IQTIG" w:date="2020-04-28T19:39:00Z"/>
              </w:rPr>
            </w:pPr>
            <w:del w:id="194" w:author="IQTIG" w:date="2020-04-28T19:39:00Z">
              <w:r>
                <w:delText>Mindestanzahl Nenner</w:delText>
              </w:r>
            </w:del>
          </w:p>
        </w:tc>
        <w:tc>
          <w:tcPr>
            <w:tcW w:w="5895" w:type="dxa"/>
          </w:tcPr>
          <w:p w14:paraId="47F174FD" w14:textId="77777777" w:rsidR="00C83B05" w:rsidRDefault="008A6FB6" w:rsidP="00897EAC">
            <w:pPr>
              <w:pStyle w:val="Tabellentext"/>
              <w:cnfStyle w:val="000000000000" w:firstRow="0" w:lastRow="0" w:firstColumn="0" w:lastColumn="0" w:oddVBand="0" w:evenVBand="0" w:oddHBand="0" w:evenHBand="0" w:firstRowFirstColumn="0" w:firstRowLastColumn="0" w:lastRowFirstColumn="0" w:lastRowLastColumn="0"/>
              <w:rPr>
                <w:del w:id="195" w:author="IQTIG" w:date="2020-04-28T19:39:00Z"/>
              </w:rPr>
            </w:pPr>
            <w:del w:id="196" w:author="IQTIG" w:date="2020-04-28T19:39:00Z">
              <w:r>
                <w:delText>5 (Die Klinik muss laut Sollstatistik mindestens 5 Fälle im jeweiligen Modul behandelt haben.)</w:delText>
              </w:r>
            </w:del>
          </w:p>
        </w:tc>
      </w:tr>
    </w:tbl>
    <w:p w14:paraId="505D0714" w14:textId="77777777" w:rsidR="009E1781" w:rsidRDefault="00FE62C3" w:rsidP="00AD72D5">
      <w:pPr>
        <w:pStyle w:val="Tabellentext"/>
        <w:ind w:left="0"/>
        <w:rPr>
          <w:del w:id="197" w:author="IQTIG" w:date="2020-04-28T19:39:00Z"/>
        </w:rPr>
      </w:pPr>
    </w:p>
    <w:p w14:paraId="1BE55E90" w14:textId="77777777" w:rsidR="00BD3700" w:rsidRDefault="00BD3700">
      <w:pPr>
        <w:rPr>
          <w:del w:id="198" w:author="IQTIG" w:date="2020-04-28T19:39:00Z"/>
        </w:rPr>
        <w:sectPr w:rsidR="00BD3700" w:rsidSect="001E71EA">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61A869FB" w14:textId="77777777" w:rsidR="00293DEF" w:rsidRDefault="00F955A4" w:rsidP="00271720">
      <w:pPr>
        <w:pStyle w:val="berschrift1ohneGliederung"/>
      </w:pPr>
      <w:bookmarkStart w:id="199" w:name="_Toc38995848"/>
      <w:r>
        <w:lastRenderedPageBreak/>
        <w:t>850352: Auffälligkeitskriterium zur Überdokumentation</w:t>
      </w:r>
      <w:bookmarkEnd w:id="199"/>
    </w:p>
    <w:p w14:paraId="14F6A76A" w14:textId="77777777" w:rsidR="000F0644" w:rsidRDefault="00F955A4" w:rsidP="00492E33">
      <w:pPr>
        <w:pStyle w:val="Absatzberschriftebene2nurinNavigation"/>
      </w:pPr>
      <w:r>
        <w:t>Verwendete Datenfelder</w:t>
      </w:r>
    </w:p>
    <w:p w14:paraId="55815031" w14:textId="49697B0D" w:rsidR="001046CA" w:rsidRPr="005319EE" w:rsidRDefault="00F955A4" w:rsidP="001046CA">
      <w:r w:rsidRPr="005319EE">
        <w:t xml:space="preserve">Datenbasis: Spezifikation </w:t>
      </w:r>
      <w:del w:id="200" w:author="IQTIG" w:date="2020-04-28T19:39:00Z">
        <w:r w:rsidR="008A6FB6">
          <w:delText>2018</w:delText>
        </w:r>
      </w:del>
      <w:ins w:id="201" w:author="IQTIG" w:date="2020-04-28T19:39: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6A54007"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CEE5AF7" w14:textId="77777777" w:rsidR="00216CD3" w:rsidRPr="009E2B0C" w:rsidRDefault="00F955A4" w:rsidP="00F36061">
            <w:pPr>
              <w:pStyle w:val="Tabellenkopf"/>
            </w:pPr>
            <w:r>
              <w:t>Item</w:t>
            </w:r>
          </w:p>
        </w:tc>
        <w:tc>
          <w:tcPr>
            <w:tcW w:w="1097" w:type="pct"/>
          </w:tcPr>
          <w:p w14:paraId="3F24968A" w14:textId="77777777" w:rsidR="00216CD3" w:rsidRPr="009E2B0C" w:rsidRDefault="00F955A4" w:rsidP="00F36061">
            <w:pPr>
              <w:pStyle w:val="Tabellenkopf"/>
            </w:pPr>
            <w:r>
              <w:t>Bezeichnung</w:t>
            </w:r>
          </w:p>
        </w:tc>
        <w:tc>
          <w:tcPr>
            <w:tcW w:w="326" w:type="pct"/>
          </w:tcPr>
          <w:p w14:paraId="79AFF9AE" w14:textId="77777777" w:rsidR="00216CD3" w:rsidRPr="009E2B0C" w:rsidRDefault="00F955A4" w:rsidP="00F36061">
            <w:pPr>
              <w:pStyle w:val="Tabellenkopf"/>
            </w:pPr>
            <w:r>
              <w:t>M/K</w:t>
            </w:r>
          </w:p>
        </w:tc>
        <w:tc>
          <w:tcPr>
            <w:tcW w:w="1792" w:type="pct"/>
          </w:tcPr>
          <w:p w14:paraId="6F0A8856" w14:textId="77777777" w:rsidR="00216CD3" w:rsidRPr="009E2B0C" w:rsidRDefault="00F955A4" w:rsidP="00F36061">
            <w:pPr>
              <w:pStyle w:val="Tabellenkopf"/>
            </w:pPr>
            <w:r>
              <w:t>Schlüssel/Formel</w:t>
            </w:r>
          </w:p>
        </w:tc>
        <w:tc>
          <w:tcPr>
            <w:tcW w:w="1184" w:type="pct"/>
          </w:tcPr>
          <w:p w14:paraId="021D3C77" w14:textId="77777777" w:rsidR="00216CD3" w:rsidRPr="009E2B0C" w:rsidRDefault="00F955A4" w:rsidP="00DA3905">
            <w:pPr>
              <w:pStyle w:val="Tabellenkopf"/>
              <w:ind w:left="108" w:right="28"/>
            </w:pPr>
            <w:r>
              <w:t xml:space="preserve">Feldname  </w:t>
            </w:r>
          </w:p>
        </w:tc>
      </w:tr>
    </w:tbl>
    <w:p w14:paraId="7C96191E" w14:textId="77777777" w:rsidR="00444023" w:rsidRDefault="00444023">
      <w:pPr>
        <w:sectPr w:rsidR="00444023"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254E9D2B" w14:textId="77777777" w:rsidR="006D1B0D" w:rsidRDefault="00F955A4" w:rsidP="00F12416">
      <w:pPr>
        <w:pStyle w:val="Absatzberschriftebene2nurinNavigation"/>
      </w:pPr>
      <w:ins w:id="202" w:author="IQTIG" w:date="2020-04-28T19:39: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298702D9" w14:textId="77777777" w:rsidTr="00966021">
        <w:trPr>
          <w:trHeight w:val="221"/>
          <w:del w:id="203"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10C96505" w14:textId="77777777" w:rsidR="000517F0" w:rsidRPr="000517F0" w:rsidRDefault="008A6FB6" w:rsidP="009A6A2C">
            <w:pPr>
              <w:pStyle w:val="Tabellenkopf"/>
              <w:rPr>
                <w:del w:id="204" w:author="IQTIG" w:date="2020-04-28T19:39:00Z"/>
              </w:rPr>
            </w:pPr>
            <w:del w:id="205" w:author="IQTIG" w:date="2020-04-28T19:39:00Z">
              <w:r>
                <w:delText>AK-ID</w:delText>
              </w:r>
            </w:del>
          </w:p>
        </w:tc>
        <w:tc>
          <w:tcPr>
            <w:tcW w:w="5895" w:type="dxa"/>
          </w:tcPr>
          <w:p w14:paraId="193536E1" w14:textId="77777777" w:rsidR="000517F0" w:rsidRDefault="008A6FB6" w:rsidP="000517F0">
            <w:pPr>
              <w:pStyle w:val="Tabellentext"/>
              <w:cnfStyle w:val="000000000000" w:firstRow="0" w:lastRow="0" w:firstColumn="0" w:lastColumn="0" w:oddVBand="0" w:evenVBand="0" w:oddHBand="0" w:evenHBand="0" w:firstRowFirstColumn="0" w:firstRowLastColumn="0" w:lastRowFirstColumn="0" w:lastRowLastColumn="0"/>
              <w:rPr>
                <w:del w:id="206" w:author="IQTIG" w:date="2020-04-28T19:39:00Z"/>
              </w:rPr>
            </w:pPr>
            <w:del w:id="207" w:author="IQTIG" w:date="2020-04-28T19:39:00Z">
              <w:r>
                <w:delText>850352</w:delText>
              </w:r>
            </w:del>
          </w:p>
        </w:tc>
      </w:tr>
      <w:tr w:rsidR="000517F0" w14:paraId="4CEA58A4" w14:textId="77777777" w:rsidTr="00966021">
        <w:trPr>
          <w:trHeight w:val="221"/>
          <w:ins w:id="208"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53F04B78" w14:textId="77777777" w:rsidR="000517F0" w:rsidRPr="000517F0" w:rsidRDefault="00F955A4" w:rsidP="009A6A2C">
            <w:pPr>
              <w:pStyle w:val="Tabellenkopf"/>
              <w:rPr>
                <w:ins w:id="209" w:author="IQTIG" w:date="2020-04-28T19:39:00Z"/>
              </w:rPr>
            </w:pPr>
            <w:ins w:id="210" w:author="IQTIG" w:date="2020-04-28T19:39:00Z">
              <w:r>
                <w:t>ID</w:t>
              </w:r>
            </w:ins>
          </w:p>
        </w:tc>
        <w:tc>
          <w:tcPr>
            <w:tcW w:w="5895" w:type="dxa"/>
          </w:tcPr>
          <w:p w14:paraId="448C140F" w14:textId="77777777" w:rsidR="000517F0" w:rsidRDefault="00F955A4" w:rsidP="000517F0">
            <w:pPr>
              <w:pStyle w:val="Tabellentext"/>
              <w:cnfStyle w:val="000000000000" w:firstRow="0" w:lastRow="0" w:firstColumn="0" w:lastColumn="0" w:oddVBand="0" w:evenVBand="0" w:oddHBand="0" w:evenHBand="0" w:firstRowFirstColumn="0" w:firstRowLastColumn="0" w:lastRowFirstColumn="0" w:lastRowLastColumn="0"/>
              <w:rPr>
                <w:ins w:id="211" w:author="IQTIG" w:date="2020-04-28T19:39:00Z"/>
              </w:rPr>
            </w:pPr>
            <w:ins w:id="212" w:author="IQTIG" w:date="2020-04-28T19:39:00Z">
              <w:r>
                <w:t>850352</w:t>
              </w:r>
            </w:ins>
          </w:p>
        </w:tc>
      </w:tr>
      <w:tr w:rsidR="00C83B05" w14:paraId="7F25717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577992" w14:textId="77777777" w:rsidR="00C83B05" w:rsidRDefault="00F955A4" w:rsidP="009A6A2C">
            <w:pPr>
              <w:pStyle w:val="Tabellenkopf"/>
            </w:pPr>
            <w:r>
              <w:t>Jahr der Erstanwendung</w:t>
            </w:r>
          </w:p>
        </w:tc>
        <w:tc>
          <w:tcPr>
            <w:tcW w:w="5895" w:type="dxa"/>
          </w:tcPr>
          <w:p w14:paraId="17DFC8C2" w14:textId="77777777" w:rsidR="00C83B05" w:rsidRDefault="00F955A4"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2F0523B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7F153C" w14:textId="77777777" w:rsidR="00C83B05" w:rsidRDefault="00F955A4" w:rsidP="009A6A2C">
            <w:pPr>
              <w:pStyle w:val="Tabellenkopf"/>
            </w:pPr>
            <w:r>
              <w:t>Begründung für die Auswahl</w:t>
            </w:r>
          </w:p>
        </w:tc>
        <w:tc>
          <w:tcPr>
            <w:tcW w:w="5895" w:type="dxa"/>
          </w:tcPr>
          <w:p w14:paraId="585E7663" w14:textId="77777777" w:rsidR="00C83B05" w:rsidRP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AF09AC4"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3B6E3323" w14:textId="77777777" w:rsidR="00C83B05" w:rsidRP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DAC88B4" w14:textId="77777777" w:rsidR="00C83B05" w:rsidRDefault="00F955A4"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61941C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3780B6" w14:textId="3B84FFA5" w:rsidR="000517F0" w:rsidRDefault="008A6FB6" w:rsidP="009975E4">
            <w:pPr>
              <w:pStyle w:val="Tabellenkopf"/>
            </w:pPr>
            <w:del w:id="213" w:author="IQTIG" w:date="2020-04-28T19:39:00Z">
              <w:r>
                <w:delText>Bewertungsart</w:delText>
              </w:r>
            </w:del>
            <w:ins w:id="214" w:author="IQTIG" w:date="2020-04-28T19:39:00Z">
              <w:r w:rsidR="00F955A4">
                <w:t>Berechnungsart</w:t>
              </w:r>
            </w:ins>
          </w:p>
        </w:tc>
        <w:tc>
          <w:tcPr>
            <w:tcW w:w="5895" w:type="dxa"/>
          </w:tcPr>
          <w:p w14:paraId="3351BB88" w14:textId="77777777" w:rsidR="000517F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8F560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091CE0" w14:textId="78503B59" w:rsidR="000517F0" w:rsidRDefault="00F955A4" w:rsidP="009A6A2C">
            <w:pPr>
              <w:pStyle w:val="Tabellenkopf"/>
            </w:pPr>
            <w:r>
              <w:t xml:space="preserve">Referenzbereich </w:t>
            </w:r>
            <w:del w:id="215" w:author="IQTIG" w:date="2020-04-28T19:39:00Z">
              <w:r w:rsidR="008A6FB6">
                <w:delText>2018</w:delText>
              </w:r>
            </w:del>
            <w:ins w:id="216" w:author="IQTIG" w:date="2020-04-28T19:39:00Z">
              <w:r>
                <w:t>2019</w:t>
              </w:r>
            </w:ins>
          </w:p>
        </w:tc>
        <w:tc>
          <w:tcPr>
            <w:tcW w:w="5895" w:type="dxa"/>
          </w:tcPr>
          <w:p w14:paraId="1AA577E6" w14:textId="77777777" w:rsidR="000517F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591C3B5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8BFBC2" w14:textId="3901C071" w:rsidR="000517F0" w:rsidRDefault="00F955A4" w:rsidP="00A3278E">
            <w:pPr>
              <w:pStyle w:val="Tabellenkopf"/>
            </w:pPr>
            <w:r w:rsidRPr="00E37ACC">
              <w:t>R</w:t>
            </w:r>
            <w:r>
              <w:t xml:space="preserve">eferenzbereich </w:t>
            </w:r>
            <w:del w:id="217" w:author="IQTIG" w:date="2020-04-28T19:39:00Z">
              <w:r w:rsidR="008A6FB6">
                <w:delText>2017</w:delText>
              </w:r>
            </w:del>
            <w:ins w:id="218" w:author="IQTIG" w:date="2020-04-28T19:39:00Z">
              <w:r>
                <w:t>2018</w:t>
              </w:r>
            </w:ins>
          </w:p>
        </w:tc>
        <w:tc>
          <w:tcPr>
            <w:tcW w:w="5895" w:type="dxa"/>
          </w:tcPr>
          <w:p w14:paraId="0D4632EC" w14:textId="77777777" w:rsidR="000517F0"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7E1734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1E1808" w14:textId="13407350" w:rsidR="00B66E40" w:rsidRDefault="00F955A4" w:rsidP="009A6A2C">
            <w:pPr>
              <w:pStyle w:val="Tabellenkopf"/>
            </w:pPr>
            <w:r>
              <w:t xml:space="preserve">Erläuterung zum Referenzbereich </w:t>
            </w:r>
            <w:del w:id="219" w:author="IQTIG" w:date="2020-04-28T19:39:00Z">
              <w:r w:rsidR="008A6FB6">
                <w:delText>2018</w:delText>
              </w:r>
            </w:del>
            <w:ins w:id="220" w:author="IQTIG" w:date="2020-04-28T19:39:00Z">
              <w:r>
                <w:t>2019</w:t>
              </w:r>
            </w:ins>
          </w:p>
        </w:tc>
        <w:tc>
          <w:tcPr>
            <w:tcW w:w="5895" w:type="dxa"/>
          </w:tcPr>
          <w:p w14:paraId="3C8CBC0E"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0EB10B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350E85" w14:textId="2A9489BF" w:rsidR="00B66E40" w:rsidRDefault="00F955A4" w:rsidP="009A6A2C">
            <w:pPr>
              <w:pStyle w:val="Tabellenkopf"/>
            </w:pPr>
            <w:r>
              <w:t xml:space="preserve">Erläuterung zum Strukturierten Dialog bzw. Stellungnahmeverfahren </w:t>
            </w:r>
            <w:del w:id="221" w:author="IQTIG" w:date="2020-04-28T19:39:00Z">
              <w:r w:rsidR="008A6FB6">
                <w:delText>2018</w:delText>
              </w:r>
            </w:del>
            <w:ins w:id="222" w:author="IQTIG" w:date="2020-04-28T19:39:00Z">
              <w:r>
                <w:t>2019</w:t>
              </w:r>
            </w:ins>
          </w:p>
        </w:tc>
        <w:tc>
          <w:tcPr>
            <w:tcW w:w="5895" w:type="dxa"/>
          </w:tcPr>
          <w:p w14:paraId="1D7AF3E3"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354A26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4EC7693" w14:textId="77777777" w:rsidR="00B66E40" w:rsidRPr="00E37ACC" w:rsidRDefault="00F955A4" w:rsidP="009A6A2C">
            <w:pPr>
              <w:pStyle w:val="Tabellenkopf"/>
            </w:pPr>
            <w:r w:rsidRPr="00E37ACC">
              <w:t>Rechenregeln</w:t>
            </w:r>
          </w:p>
        </w:tc>
        <w:tc>
          <w:tcPr>
            <w:tcW w:w="5895" w:type="dxa"/>
          </w:tcPr>
          <w:p w14:paraId="1E8DAD30" w14:textId="77777777" w:rsidR="00897EAC" w:rsidRPr="00897EAC" w:rsidRDefault="00F955A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C39BE5D"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0E48CAE8" w14:textId="77777777" w:rsidR="00897EAC" w:rsidRPr="00897EAC" w:rsidRDefault="00F955A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99CE6F2" w14:textId="77777777" w:rsidR="00694883" w:rsidRPr="00715CCE" w:rsidRDefault="00F955A4"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der durch den QS-Filter ausgelösten Fälle (methodische Sollstatistik: DATENSAETZE_MODUL) für das jeweilige Modul</w:t>
            </w:r>
          </w:p>
        </w:tc>
      </w:tr>
      <w:tr w:rsidR="00B66E40" w14:paraId="7CD3350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0E68CF3" w14:textId="77777777" w:rsidR="00B66E40" w:rsidRPr="00E37ACC" w:rsidRDefault="00F955A4" w:rsidP="009A6A2C">
            <w:pPr>
              <w:pStyle w:val="Tabellenkopf"/>
            </w:pPr>
            <w:r w:rsidRPr="00E37ACC">
              <w:t>Erläuterung der Rechenregel</w:t>
            </w:r>
          </w:p>
        </w:tc>
        <w:tc>
          <w:tcPr>
            <w:tcW w:w="5895" w:type="dxa"/>
          </w:tcPr>
          <w:p w14:paraId="37BA3014"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68CD8A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A60524" w14:textId="77777777" w:rsidR="00C83B05" w:rsidRPr="00E37ACC" w:rsidRDefault="00F955A4" w:rsidP="009A6A2C">
            <w:pPr>
              <w:pStyle w:val="Tabellenkopf"/>
            </w:pPr>
            <w:r>
              <w:t>Mindestanzahl Zähler</w:t>
            </w:r>
          </w:p>
        </w:tc>
        <w:tc>
          <w:tcPr>
            <w:tcW w:w="5895" w:type="dxa"/>
          </w:tcPr>
          <w:p w14:paraId="75200786"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16F775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4837C8" w14:textId="77777777" w:rsidR="00C83B05" w:rsidRPr="00E37ACC" w:rsidRDefault="00F955A4" w:rsidP="009A6A2C">
            <w:pPr>
              <w:pStyle w:val="Tabellenkopf"/>
            </w:pPr>
            <w:r>
              <w:t>Mindestanzahl Nenner</w:t>
            </w:r>
          </w:p>
        </w:tc>
        <w:tc>
          <w:tcPr>
            <w:tcW w:w="5895" w:type="dxa"/>
          </w:tcPr>
          <w:p w14:paraId="5D90CC38"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bl>
    <w:p w14:paraId="1F753B61" w14:textId="77777777" w:rsidR="009E1781" w:rsidRDefault="00FE62C3" w:rsidP="00AD72D5">
      <w:pPr>
        <w:pStyle w:val="Tabellentext"/>
        <w:ind w:left="0"/>
        <w:rPr>
          <w:del w:id="223" w:author="IQTIG" w:date="2020-04-28T19:39:00Z"/>
        </w:rPr>
      </w:pPr>
    </w:p>
    <w:p w14:paraId="6F73CDA7" w14:textId="77777777" w:rsidR="00BD3700" w:rsidRDefault="00BD3700">
      <w:pPr>
        <w:rPr>
          <w:del w:id="224" w:author="IQTIG" w:date="2020-04-28T19:39:00Z"/>
        </w:rPr>
        <w:sectPr w:rsidR="00BD3700" w:rsidSect="001E71EA">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tbl>
      <w:tblPr>
        <w:tblStyle w:val="IQTIGStandarderste-Spalte"/>
        <w:tblW w:w="0" w:type="auto"/>
        <w:tblLook w:val="0680" w:firstRow="0" w:lastRow="0" w:firstColumn="1" w:lastColumn="0" w:noHBand="1" w:noVBand="1"/>
      </w:tblPr>
      <w:tblGrid>
        <w:gridCol w:w="3119"/>
        <w:gridCol w:w="5895"/>
      </w:tblGrid>
      <w:tr w:rsidR="00B66E40" w14:paraId="2CEBDF1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50A073" w14:textId="77777777" w:rsidR="00B66E40" w:rsidRPr="00E37ACC" w:rsidRDefault="00F955A4" w:rsidP="00AD72D5">
            <w:pPr>
              <w:pStyle w:val="Tabellenkopf"/>
            </w:pPr>
            <w:r>
              <w:t>Vergleichbarkeit mit</w:t>
            </w:r>
            <w:r>
              <w:br/>
              <w:t>Vorjahresergebnissen</w:t>
            </w:r>
          </w:p>
        </w:tc>
        <w:tc>
          <w:tcPr>
            <w:tcW w:w="5895" w:type="dxa"/>
          </w:tcPr>
          <w:p w14:paraId="662823A2" w14:textId="77777777" w:rsidR="00B66E40"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6FDB062B" w14:textId="77777777" w:rsidR="009E1781" w:rsidRPr="00CC72DB" w:rsidRDefault="00FE62C3" w:rsidP="00CC72DB">
      <w:pPr>
        <w:pStyle w:val="Tabellentext"/>
        <w:spacing w:before="0"/>
        <w:ind w:left="0"/>
        <w:rPr>
          <w:sz w:val="2"/>
          <w:szCs w:val="2"/>
        </w:rPr>
      </w:pPr>
    </w:p>
    <w:p w14:paraId="40888706" w14:textId="77777777" w:rsidR="00444023" w:rsidRDefault="00444023">
      <w:pPr>
        <w:sectPr w:rsidR="00444023" w:rsidSect="001E71EA">
          <w:pgSz w:w="11906" w:h="16838" w:code="9"/>
          <w:pgMar w:top="1418" w:right="1134" w:bottom="1418" w:left="1701" w:header="454" w:footer="737" w:gutter="0"/>
          <w:cols w:space="708"/>
          <w:docGrid w:linePitch="360"/>
        </w:sectPr>
      </w:pPr>
    </w:p>
    <w:p w14:paraId="50B0BE21" w14:textId="77777777" w:rsidR="00293DEF" w:rsidRDefault="00F955A4" w:rsidP="00271720">
      <w:pPr>
        <w:pStyle w:val="berschrift1ohneGliederung"/>
      </w:pPr>
      <w:bookmarkStart w:id="225" w:name="_Toc38995849"/>
      <w:r>
        <w:lastRenderedPageBreak/>
        <w:t>850368: Auffälligkeitskriterium zum Minimaldatensatz (MDS)</w:t>
      </w:r>
      <w:bookmarkEnd w:id="225"/>
    </w:p>
    <w:p w14:paraId="277AE6BC" w14:textId="77777777" w:rsidR="000F0644" w:rsidRDefault="00F955A4" w:rsidP="00492E33">
      <w:pPr>
        <w:pStyle w:val="Absatzberschriftebene2nurinNavigation"/>
      </w:pPr>
      <w:r>
        <w:t>Verwendete Datenfelder</w:t>
      </w:r>
    </w:p>
    <w:p w14:paraId="30F27F9B" w14:textId="48A58291" w:rsidR="001046CA" w:rsidRPr="005319EE" w:rsidRDefault="00F955A4" w:rsidP="001046CA">
      <w:r w:rsidRPr="005319EE">
        <w:t xml:space="preserve">Datenbasis: Spezifikation </w:t>
      </w:r>
      <w:del w:id="226" w:author="IQTIG" w:date="2020-04-28T19:39:00Z">
        <w:r w:rsidR="008A6FB6">
          <w:delText>2018</w:delText>
        </w:r>
      </w:del>
      <w:ins w:id="227" w:author="IQTIG" w:date="2020-04-28T19:39: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9D94558"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21637D2" w14:textId="77777777" w:rsidR="00216CD3" w:rsidRPr="009E2B0C" w:rsidRDefault="00F955A4" w:rsidP="00F36061">
            <w:pPr>
              <w:pStyle w:val="Tabellenkopf"/>
            </w:pPr>
            <w:r>
              <w:t>Item</w:t>
            </w:r>
          </w:p>
        </w:tc>
        <w:tc>
          <w:tcPr>
            <w:tcW w:w="1097" w:type="pct"/>
          </w:tcPr>
          <w:p w14:paraId="09685D51" w14:textId="77777777" w:rsidR="00216CD3" w:rsidRPr="009E2B0C" w:rsidRDefault="00F955A4" w:rsidP="00F36061">
            <w:pPr>
              <w:pStyle w:val="Tabellenkopf"/>
            </w:pPr>
            <w:r>
              <w:t>Bezeichnung</w:t>
            </w:r>
          </w:p>
        </w:tc>
        <w:tc>
          <w:tcPr>
            <w:tcW w:w="326" w:type="pct"/>
          </w:tcPr>
          <w:p w14:paraId="03D0A0BB" w14:textId="77777777" w:rsidR="00216CD3" w:rsidRPr="009E2B0C" w:rsidRDefault="00F955A4" w:rsidP="00F36061">
            <w:pPr>
              <w:pStyle w:val="Tabellenkopf"/>
            </w:pPr>
            <w:r>
              <w:t>M/K</w:t>
            </w:r>
          </w:p>
        </w:tc>
        <w:tc>
          <w:tcPr>
            <w:tcW w:w="1792" w:type="pct"/>
          </w:tcPr>
          <w:p w14:paraId="75B2D12A" w14:textId="77777777" w:rsidR="00216CD3" w:rsidRPr="009E2B0C" w:rsidRDefault="00F955A4" w:rsidP="00F36061">
            <w:pPr>
              <w:pStyle w:val="Tabellenkopf"/>
            </w:pPr>
            <w:r>
              <w:t>Schlüssel/Formel</w:t>
            </w:r>
          </w:p>
        </w:tc>
        <w:tc>
          <w:tcPr>
            <w:tcW w:w="1184" w:type="pct"/>
          </w:tcPr>
          <w:p w14:paraId="680F310A" w14:textId="77777777" w:rsidR="00216CD3" w:rsidRPr="009E2B0C" w:rsidRDefault="00F955A4" w:rsidP="00DA3905">
            <w:pPr>
              <w:pStyle w:val="Tabellenkopf"/>
              <w:ind w:left="108" w:right="28"/>
            </w:pPr>
            <w:r>
              <w:t xml:space="preserve">Feldname  </w:t>
            </w:r>
          </w:p>
        </w:tc>
      </w:tr>
    </w:tbl>
    <w:p w14:paraId="0F460C5A" w14:textId="77777777" w:rsidR="00444023" w:rsidRDefault="00444023">
      <w:pPr>
        <w:sectPr w:rsidR="00444023"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60DFD7D"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228" w:author="IQTIG" w:date="2020-04-28T19:39:00Z"/>
        </w:trPr>
        <w:tc>
          <w:tcPr>
            <w:tcW w:w="602" w:type="pct"/>
          </w:tcPr>
          <w:p w14:paraId="108EDB1B" w14:textId="77777777" w:rsidR="00216CD3" w:rsidRPr="009E2B0C" w:rsidRDefault="008A6FB6" w:rsidP="00F36061">
            <w:pPr>
              <w:pStyle w:val="Tabellenkopf"/>
              <w:rPr>
                <w:del w:id="229" w:author="IQTIG" w:date="2020-04-28T19:39:00Z"/>
              </w:rPr>
            </w:pPr>
            <w:del w:id="230" w:author="IQTIG" w:date="2020-04-28T19:39:00Z">
              <w:r>
                <w:lastRenderedPageBreak/>
                <w:delText>Item</w:delText>
              </w:r>
            </w:del>
          </w:p>
        </w:tc>
        <w:tc>
          <w:tcPr>
            <w:tcW w:w="1097" w:type="pct"/>
          </w:tcPr>
          <w:p w14:paraId="537859E6" w14:textId="77777777" w:rsidR="00216CD3" w:rsidRPr="009E2B0C" w:rsidRDefault="008A6FB6" w:rsidP="00F36061">
            <w:pPr>
              <w:pStyle w:val="Tabellenkopf"/>
              <w:rPr>
                <w:del w:id="231" w:author="IQTIG" w:date="2020-04-28T19:39:00Z"/>
              </w:rPr>
            </w:pPr>
            <w:del w:id="232" w:author="IQTIG" w:date="2020-04-28T19:39:00Z">
              <w:r>
                <w:delText>Bezeichnung</w:delText>
              </w:r>
            </w:del>
          </w:p>
        </w:tc>
        <w:tc>
          <w:tcPr>
            <w:tcW w:w="326" w:type="pct"/>
          </w:tcPr>
          <w:p w14:paraId="4B1DA425" w14:textId="77777777" w:rsidR="00216CD3" w:rsidRPr="009E2B0C" w:rsidRDefault="008A6FB6" w:rsidP="00F36061">
            <w:pPr>
              <w:pStyle w:val="Tabellenkopf"/>
              <w:rPr>
                <w:del w:id="233" w:author="IQTIG" w:date="2020-04-28T19:39:00Z"/>
              </w:rPr>
            </w:pPr>
            <w:del w:id="234" w:author="IQTIG" w:date="2020-04-28T19:39:00Z">
              <w:r>
                <w:delText>M/K</w:delText>
              </w:r>
            </w:del>
          </w:p>
        </w:tc>
        <w:tc>
          <w:tcPr>
            <w:tcW w:w="1792" w:type="pct"/>
          </w:tcPr>
          <w:p w14:paraId="4B2F063E" w14:textId="77777777" w:rsidR="00216CD3" w:rsidRPr="009E2B0C" w:rsidRDefault="008A6FB6" w:rsidP="00F36061">
            <w:pPr>
              <w:pStyle w:val="Tabellenkopf"/>
              <w:rPr>
                <w:del w:id="235" w:author="IQTIG" w:date="2020-04-28T19:39:00Z"/>
              </w:rPr>
            </w:pPr>
            <w:del w:id="236" w:author="IQTIG" w:date="2020-04-28T19:39:00Z">
              <w:r>
                <w:delText>Schlüssel/Formel</w:delText>
              </w:r>
            </w:del>
          </w:p>
        </w:tc>
        <w:tc>
          <w:tcPr>
            <w:tcW w:w="1184" w:type="pct"/>
          </w:tcPr>
          <w:p w14:paraId="660F5A74" w14:textId="77777777" w:rsidR="00216CD3" w:rsidRPr="009E2B0C" w:rsidRDefault="008A6FB6" w:rsidP="00DA3905">
            <w:pPr>
              <w:pStyle w:val="Tabellenkopf"/>
              <w:ind w:left="108" w:right="28"/>
              <w:rPr>
                <w:del w:id="237" w:author="IQTIG" w:date="2020-04-28T19:39:00Z"/>
              </w:rPr>
            </w:pPr>
            <w:del w:id="238" w:author="IQTIG" w:date="2020-04-28T19:39:00Z">
              <w:r>
                <w:delText xml:space="preserve">Feldname  </w:delText>
              </w:r>
            </w:del>
          </w:p>
        </w:tc>
      </w:tr>
    </w:tbl>
    <w:p w14:paraId="11C28D17" w14:textId="77777777" w:rsidR="00BD3700" w:rsidRDefault="00BD3700">
      <w:pPr>
        <w:rPr>
          <w:del w:id="239" w:author="IQTIG" w:date="2020-04-28T19:39:00Z"/>
        </w:rPr>
        <w:sectPr w:rsidR="00BD3700" w:rsidSect="009D493C">
          <w:headerReference w:type="even" r:id="rId55"/>
          <w:headerReference w:type="default" r:id="rId56"/>
          <w:footerReference w:type="even" r:id="rId57"/>
          <w:footerReference w:type="default" r:id="rId58"/>
          <w:headerReference w:type="first" r:id="rId59"/>
          <w:footerReference w:type="first" r:id="rId60"/>
          <w:pgSz w:w="11906" w:h="16838" w:code="9"/>
          <w:pgMar w:top="1418" w:right="1134" w:bottom="1418" w:left="1701" w:header="454" w:footer="737" w:gutter="0"/>
          <w:cols w:space="708"/>
          <w:docGrid w:linePitch="360"/>
        </w:sectPr>
      </w:pPr>
    </w:p>
    <w:p w14:paraId="0D5481D6" w14:textId="77777777" w:rsidR="006D1B0D" w:rsidRDefault="00F955A4" w:rsidP="00F12416">
      <w:pPr>
        <w:pStyle w:val="Absatzberschriftebene2nurinNavigation"/>
      </w:pPr>
      <w:ins w:id="240" w:author="IQTIG" w:date="2020-04-28T19:39:00Z">
        <w:r>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30B5A8F4" w14:textId="77777777" w:rsidTr="00966021">
        <w:trPr>
          <w:trHeight w:val="221"/>
          <w:del w:id="241"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72277671" w14:textId="77777777" w:rsidR="000517F0" w:rsidRPr="000517F0" w:rsidRDefault="008A6FB6" w:rsidP="009A6A2C">
            <w:pPr>
              <w:pStyle w:val="Tabellenkopf"/>
              <w:rPr>
                <w:del w:id="242" w:author="IQTIG" w:date="2020-04-28T19:39:00Z"/>
              </w:rPr>
            </w:pPr>
            <w:del w:id="243" w:author="IQTIG" w:date="2020-04-28T19:39:00Z">
              <w:r>
                <w:delText>AK-ID</w:delText>
              </w:r>
            </w:del>
          </w:p>
        </w:tc>
        <w:tc>
          <w:tcPr>
            <w:tcW w:w="5895" w:type="dxa"/>
          </w:tcPr>
          <w:p w14:paraId="6EF7BA5E" w14:textId="77777777" w:rsidR="000517F0" w:rsidRDefault="008A6FB6" w:rsidP="000517F0">
            <w:pPr>
              <w:pStyle w:val="Tabellentext"/>
              <w:cnfStyle w:val="000000000000" w:firstRow="0" w:lastRow="0" w:firstColumn="0" w:lastColumn="0" w:oddVBand="0" w:evenVBand="0" w:oddHBand="0" w:evenHBand="0" w:firstRowFirstColumn="0" w:firstRowLastColumn="0" w:lastRowFirstColumn="0" w:lastRowLastColumn="0"/>
              <w:rPr>
                <w:del w:id="244" w:author="IQTIG" w:date="2020-04-28T19:39:00Z"/>
              </w:rPr>
            </w:pPr>
            <w:del w:id="245" w:author="IQTIG" w:date="2020-04-28T19:39:00Z">
              <w:r>
                <w:delText>850368</w:delText>
              </w:r>
            </w:del>
          </w:p>
        </w:tc>
      </w:tr>
      <w:tr w:rsidR="000517F0" w14:paraId="77771C8D" w14:textId="77777777" w:rsidTr="00966021">
        <w:trPr>
          <w:trHeight w:val="221"/>
          <w:ins w:id="246"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7E059780" w14:textId="77777777" w:rsidR="000517F0" w:rsidRPr="000517F0" w:rsidRDefault="00F955A4" w:rsidP="009A6A2C">
            <w:pPr>
              <w:pStyle w:val="Tabellenkopf"/>
              <w:rPr>
                <w:ins w:id="247" w:author="IQTIG" w:date="2020-04-28T19:39:00Z"/>
              </w:rPr>
            </w:pPr>
            <w:ins w:id="248" w:author="IQTIG" w:date="2020-04-28T19:39:00Z">
              <w:r>
                <w:t>ID</w:t>
              </w:r>
            </w:ins>
          </w:p>
        </w:tc>
        <w:tc>
          <w:tcPr>
            <w:tcW w:w="5895" w:type="dxa"/>
          </w:tcPr>
          <w:p w14:paraId="37920283" w14:textId="77777777" w:rsidR="000517F0" w:rsidRDefault="00F955A4" w:rsidP="000517F0">
            <w:pPr>
              <w:pStyle w:val="Tabellentext"/>
              <w:cnfStyle w:val="000000000000" w:firstRow="0" w:lastRow="0" w:firstColumn="0" w:lastColumn="0" w:oddVBand="0" w:evenVBand="0" w:oddHBand="0" w:evenHBand="0" w:firstRowFirstColumn="0" w:firstRowLastColumn="0" w:lastRowFirstColumn="0" w:lastRowLastColumn="0"/>
              <w:rPr>
                <w:ins w:id="249" w:author="IQTIG" w:date="2020-04-28T19:39:00Z"/>
              </w:rPr>
            </w:pPr>
            <w:ins w:id="250" w:author="IQTIG" w:date="2020-04-28T19:39:00Z">
              <w:r>
                <w:t>850368</w:t>
              </w:r>
            </w:ins>
          </w:p>
        </w:tc>
      </w:tr>
      <w:tr w:rsidR="00C83B05" w14:paraId="37F6F32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8F3992" w14:textId="77777777" w:rsidR="00C83B05" w:rsidRDefault="00F955A4" w:rsidP="009A6A2C">
            <w:pPr>
              <w:pStyle w:val="Tabellenkopf"/>
            </w:pPr>
            <w:r>
              <w:t>Jahr der Erstanwendung</w:t>
            </w:r>
          </w:p>
        </w:tc>
        <w:tc>
          <w:tcPr>
            <w:tcW w:w="5895" w:type="dxa"/>
          </w:tcPr>
          <w:p w14:paraId="24A062B1" w14:textId="77777777" w:rsidR="00C83B05" w:rsidRDefault="00F955A4"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3C58E77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DBB4C8" w14:textId="77777777" w:rsidR="00C83B05" w:rsidRDefault="00F955A4" w:rsidP="009A6A2C">
            <w:pPr>
              <w:pStyle w:val="Tabellenkopf"/>
            </w:pPr>
            <w:r>
              <w:t>Begründung für die Auswahl</w:t>
            </w:r>
          </w:p>
        </w:tc>
        <w:tc>
          <w:tcPr>
            <w:tcW w:w="5895" w:type="dxa"/>
          </w:tcPr>
          <w:p w14:paraId="62B30F4E" w14:textId="77777777" w:rsidR="00C83B05" w:rsidRP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A5F1B73"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7DACC4C5" w14:textId="77777777" w:rsidR="00C83B05" w:rsidRP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805AA08" w14:textId="77777777" w:rsidR="00C83B05" w:rsidRDefault="00F955A4"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013AE03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B4DC62" w14:textId="441F5568" w:rsidR="000517F0" w:rsidRDefault="008A6FB6" w:rsidP="009975E4">
            <w:pPr>
              <w:pStyle w:val="Tabellenkopf"/>
            </w:pPr>
            <w:del w:id="251" w:author="IQTIG" w:date="2020-04-28T19:39:00Z">
              <w:r>
                <w:delText>Bewertungsart</w:delText>
              </w:r>
            </w:del>
            <w:ins w:id="252" w:author="IQTIG" w:date="2020-04-28T19:39:00Z">
              <w:r w:rsidR="00F955A4">
                <w:t>Berechnungsart</w:t>
              </w:r>
            </w:ins>
          </w:p>
        </w:tc>
        <w:tc>
          <w:tcPr>
            <w:tcW w:w="5895" w:type="dxa"/>
          </w:tcPr>
          <w:p w14:paraId="6A7763C1" w14:textId="77777777" w:rsidR="000517F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E75275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B99166" w14:textId="011C5C8A" w:rsidR="000517F0" w:rsidRDefault="00F955A4" w:rsidP="009A6A2C">
            <w:pPr>
              <w:pStyle w:val="Tabellenkopf"/>
            </w:pPr>
            <w:r>
              <w:t xml:space="preserve">Referenzbereich </w:t>
            </w:r>
            <w:del w:id="253" w:author="IQTIG" w:date="2020-04-28T19:39:00Z">
              <w:r w:rsidR="008A6FB6">
                <w:delText>2018</w:delText>
              </w:r>
            </w:del>
            <w:ins w:id="254" w:author="IQTIG" w:date="2020-04-28T19:39:00Z">
              <w:r>
                <w:t>2019</w:t>
              </w:r>
            </w:ins>
          </w:p>
        </w:tc>
        <w:tc>
          <w:tcPr>
            <w:tcW w:w="5895" w:type="dxa"/>
          </w:tcPr>
          <w:p w14:paraId="4C0BDEF4" w14:textId="77777777" w:rsidR="000517F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0AA613C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72C8E9" w14:textId="3816C0DF" w:rsidR="000517F0" w:rsidRDefault="00F955A4" w:rsidP="00A3278E">
            <w:pPr>
              <w:pStyle w:val="Tabellenkopf"/>
            </w:pPr>
            <w:r w:rsidRPr="00E37ACC">
              <w:t>R</w:t>
            </w:r>
            <w:r>
              <w:t xml:space="preserve">eferenzbereich </w:t>
            </w:r>
            <w:del w:id="255" w:author="IQTIG" w:date="2020-04-28T19:39:00Z">
              <w:r w:rsidR="008A6FB6">
                <w:delText>2017</w:delText>
              </w:r>
            </w:del>
            <w:ins w:id="256" w:author="IQTIG" w:date="2020-04-28T19:39:00Z">
              <w:r>
                <w:t>2018</w:t>
              </w:r>
            </w:ins>
          </w:p>
        </w:tc>
        <w:tc>
          <w:tcPr>
            <w:tcW w:w="5895" w:type="dxa"/>
          </w:tcPr>
          <w:p w14:paraId="2192752D" w14:textId="77777777" w:rsidR="000517F0"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6432AA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52216C" w14:textId="5BF20154" w:rsidR="00B66E40" w:rsidRDefault="00F955A4" w:rsidP="009A6A2C">
            <w:pPr>
              <w:pStyle w:val="Tabellenkopf"/>
            </w:pPr>
            <w:r>
              <w:t xml:space="preserve">Erläuterung zum Referenzbereich </w:t>
            </w:r>
            <w:del w:id="257" w:author="IQTIG" w:date="2020-04-28T19:39:00Z">
              <w:r w:rsidR="008A6FB6">
                <w:delText>2018</w:delText>
              </w:r>
            </w:del>
            <w:ins w:id="258" w:author="IQTIG" w:date="2020-04-28T19:39:00Z">
              <w:r>
                <w:t>2019</w:t>
              </w:r>
            </w:ins>
          </w:p>
        </w:tc>
        <w:tc>
          <w:tcPr>
            <w:tcW w:w="5895" w:type="dxa"/>
          </w:tcPr>
          <w:p w14:paraId="09D8FB70"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29C72C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D49C52" w14:textId="6E29E268" w:rsidR="00B66E40" w:rsidRDefault="00F955A4" w:rsidP="009A6A2C">
            <w:pPr>
              <w:pStyle w:val="Tabellenkopf"/>
            </w:pPr>
            <w:r>
              <w:t xml:space="preserve">Erläuterung zum Strukturierten Dialog bzw. Stellungnahmeverfahren </w:t>
            </w:r>
            <w:del w:id="259" w:author="IQTIG" w:date="2020-04-28T19:39:00Z">
              <w:r w:rsidR="008A6FB6">
                <w:delText>2018</w:delText>
              </w:r>
            </w:del>
            <w:ins w:id="260" w:author="IQTIG" w:date="2020-04-28T19:39:00Z">
              <w:r>
                <w:t>2019</w:t>
              </w:r>
            </w:ins>
          </w:p>
        </w:tc>
        <w:tc>
          <w:tcPr>
            <w:tcW w:w="5895" w:type="dxa"/>
          </w:tcPr>
          <w:p w14:paraId="257DB52E"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5C4468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6ED6BE2" w14:textId="77777777" w:rsidR="00B66E40" w:rsidRPr="00E37ACC" w:rsidRDefault="00F955A4" w:rsidP="009A6A2C">
            <w:pPr>
              <w:pStyle w:val="Tabellenkopf"/>
            </w:pPr>
            <w:r w:rsidRPr="00E37ACC">
              <w:t>Rechenregeln</w:t>
            </w:r>
          </w:p>
        </w:tc>
        <w:tc>
          <w:tcPr>
            <w:tcW w:w="5895" w:type="dxa"/>
          </w:tcPr>
          <w:p w14:paraId="7D507A2A" w14:textId="77777777" w:rsidR="00897EAC" w:rsidRPr="00897EAC" w:rsidRDefault="00F955A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36B9EE3"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22BB273C" w14:textId="77777777" w:rsidR="00897EAC" w:rsidRPr="00897EAC" w:rsidRDefault="00F955A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0DCE831" w14:textId="77777777" w:rsidR="00694883" w:rsidRPr="00715CCE" w:rsidRDefault="00F955A4"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der durch den QS-Filter ausgelösten Fälle (methodische Sollstatistik: DATENSAETZE_MODUL) für das jeweilige Modul</w:t>
            </w:r>
          </w:p>
        </w:tc>
      </w:tr>
      <w:tr w:rsidR="00B66E40" w14:paraId="0CA1DDB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5D2F274" w14:textId="77777777" w:rsidR="00B66E40" w:rsidRPr="00E37ACC" w:rsidRDefault="00F955A4" w:rsidP="009A6A2C">
            <w:pPr>
              <w:pStyle w:val="Tabellenkopf"/>
            </w:pPr>
            <w:r w:rsidRPr="00E37ACC">
              <w:t>Erläuterung der Rechenregel</w:t>
            </w:r>
          </w:p>
        </w:tc>
        <w:tc>
          <w:tcPr>
            <w:tcW w:w="5895" w:type="dxa"/>
          </w:tcPr>
          <w:p w14:paraId="48AC14AC" w14:textId="77777777" w:rsidR="00B66E40"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01E4F76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C42135" w14:textId="77777777" w:rsidR="00C83B05" w:rsidRPr="00E37ACC" w:rsidRDefault="00F955A4" w:rsidP="009A6A2C">
            <w:pPr>
              <w:pStyle w:val="Tabellenkopf"/>
            </w:pPr>
            <w:r>
              <w:t>Mindestanzahl Zähler</w:t>
            </w:r>
          </w:p>
        </w:tc>
        <w:tc>
          <w:tcPr>
            <w:tcW w:w="5895" w:type="dxa"/>
          </w:tcPr>
          <w:p w14:paraId="573AB2AA"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6522CDC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F312FD" w14:textId="77777777" w:rsidR="00C83B05" w:rsidRPr="00E37ACC" w:rsidRDefault="00F955A4" w:rsidP="009A6A2C">
            <w:pPr>
              <w:pStyle w:val="Tabellenkopf"/>
            </w:pPr>
            <w:r>
              <w:t>Mindestanzahl Nenner</w:t>
            </w:r>
          </w:p>
        </w:tc>
        <w:tc>
          <w:tcPr>
            <w:tcW w:w="5895" w:type="dxa"/>
          </w:tcPr>
          <w:p w14:paraId="532C4A14" w14:textId="77777777" w:rsidR="00C83B05" w:rsidRDefault="00F955A4" w:rsidP="00897EAC">
            <w:pPr>
              <w:pStyle w:val="Tabellentext"/>
              <w:cnfStyle w:val="000000000000" w:firstRow="0" w:lastRow="0" w:firstColumn="0" w:lastColumn="0" w:oddVBand="0" w:evenVBand="0" w:oddHBand="0" w:evenHBand="0" w:firstRowFirstColumn="0" w:firstRowLastColumn="0" w:lastRowFirstColumn="0" w:lastRowLastColumn="0"/>
            </w:pPr>
            <w:r>
              <w:t>5 (Das Krankenhaus muss laut Soll-Statistik im jeweiligen Leistungsbereich mindestens 5 Fälle behandelt haben.)</w:t>
            </w:r>
          </w:p>
        </w:tc>
      </w:tr>
    </w:tbl>
    <w:p w14:paraId="57DFA964" w14:textId="77777777" w:rsidR="009E1781" w:rsidRDefault="00FE62C3" w:rsidP="00AD72D5">
      <w:pPr>
        <w:pStyle w:val="Tabellentext"/>
        <w:ind w:left="0"/>
        <w:rPr>
          <w:del w:id="261" w:author="IQTIG" w:date="2020-04-28T19:39:00Z"/>
        </w:rPr>
      </w:pPr>
    </w:p>
    <w:p w14:paraId="3A7233AD" w14:textId="77777777" w:rsidR="00BD3700" w:rsidRDefault="00BD3700">
      <w:pPr>
        <w:rPr>
          <w:del w:id="262" w:author="IQTIG" w:date="2020-04-28T19:39:00Z"/>
        </w:rPr>
        <w:sectPr w:rsidR="00BD3700" w:rsidSect="001E71EA">
          <w:pgSz w:w="11906" w:h="16838" w:code="9"/>
          <w:pgMar w:top="1418" w:right="1134" w:bottom="1418" w:left="1701" w:header="454" w:footer="737" w:gutter="0"/>
          <w:cols w:space="708"/>
          <w:docGrid w:linePitch="360"/>
        </w:sectPr>
      </w:pPr>
    </w:p>
    <w:tbl>
      <w:tblPr>
        <w:tblStyle w:val="IQTIGStandarderste-Spalte"/>
        <w:tblW w:w="0" w:type="auto"/>
        <w:tblLook w:val="0680" w:firstRow="0" w:lastRow="0" w:firstColumn="1" w:lastColumn="0" w:noHBand="1" w:noVBand="1"/>
      </w:tblPr>
      <w:tblGrid>
        <w:gridCol w:w="3119"/>
        <w:gridCol w:w="5895"/>
      </w:tblGrid>
      <w:tr w:rsidR="00B66E40" w14:paraId="2282FD9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3C8C48" w14:textId="77777777" w:rsidR="00B66E40" w:rsidRPr="00E37ACC" w:rsidRDefault="00F955A4" w:rsidP="00AD72D5">
            <w:pPr>
              <w:pStyle w:val="Tabellenkopf"/>
            </w:pPr>
            <w:r>
              <w:t>Vergleichbarkeit mit</w:t>
            </w:r>
            <w:r>
              <w:br/>
              <w:t>Vorjahresergebnissen</w:t>
            </w:r>
          </w:p>
        </w:tc>
        <w:tc>
          <w:tcPr>
            <w:tcW w:w="5895" w:type="dxa"/>
          </w:tcPr>
          <w:p w14:paraId="44DE62D9" w14:textId="77777777" w:rsidR="00B66E40" w:rsidRDefault="00F955A4"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16487EA0" w14:textId="77777777" w:rsidR="009E1781" w:rsidRPr="00CC72DB" w:rsidRDefault="00FE62C3" w:rsidP="00CC72DB">
      <w:pPr>
        <w:pStyle w:val="Tabellentext"/>
        <w:spacing w:before="0"/>
        <w:ind w:left="0"/>
        <w:rPr>
          <w:sz w:val="2"/>
          <w:szCs w:val="2"/>
        </w:rPr>
      </w:pPr>
    </w:p>
    <w:p w14:paraId="762E8D00" w14:textId="77777777" w:rsidR="00444023" w:rsidRDefault="00444023">
      <w:pPr>
        <w:sectPr w:rsidR="00444023" w:rsidSect="001E71EA">
          <w:pgSz w:w="11906" w:h="16838" w:code="9"/>
          <w:pgMar w:top="1418" w:right="1134" w:bottom="1418" w:left="1701" w:header="454" w:footer="737" w:gutter="0"/>
          <w:cols w:space="708"/>
          <w:docGrid w:linePitch="360"/>
        </w:sectPr>
      </w:pPr>
    </w:p>
    <w:p w14:paraId="72E420C6" w14:textId="77777777" w:rsidR="00D6289D" w:rsidRPr="00D6289D" w:rsidRDefault="00F955A4" w:rsidP="00D6289D">
      <w:pPr>
        <w:pStyle w:val="berschrift1ohneGliederung"/>
      </w:pPr>
      <w:bookmarkStart w:id="263" w:name="_Toc38995850"/>
      <w:r w:rsidRPr="00CB49A6">
        <w:lastRenderedPageBreak/>
        <w:t>Anhang</w:t>
      </w:r>
      <w:r>
        <w:t xml:space="preserve"> I: Schlüssel (Spezifikation)</w:t>
      </w:r>
      <w:bookmarkEnd w:id="263"/>
    </w:p>
    <w:p w14:paraId="34CA3BCC" w14:textId="77777777" w:rsidR="00A36F56" w:rsidRPr="00A36F56" w:rsidRDefault="00F955A4" w:rsidP="00A36F56">
      <w:r>
        <w:t>Keine Schlüssel in Verwendung.</w:t>
      </w:r>
    </w:p>
    <w:p w14:paraId="4D64E24A" w14:textId="77777777" w:rsidR="00444023" w:rsidRDefault="00444023">
      <w:pPr>
        <w:sectPr w:rsidR="00444023" w:rsidSect="00D72693">
          <w:headerReference w:type="even" r:id="rId61"/>
          <w:headerReference w:type="default" r:id="rId62"/>
          <w:footerReference w:type="even" r:id="rId63"/>
          <w:footerReference w:type="default" r:id="rId64"/>
          <w:headerReference w:type="first" r:id="rId65"/>
          <w:footerReference w:type="first" r:id="rId66"/>
          <w:pgSz w:w="11906" w:h="16838"/>
          <w:pgMar w:top="1134" w:right="1418" w:bottom="1134" w:left="1418" w:header="567" w:footer="737" w:gutter="0"/>
          <w:cols w:space="708"/>
          <w:docGrid w:linePitch="360"/>
        </w:sectPr>
      </w:pPr>
    </w:p>
    <w:p w14:paraId="324A2147" w14:textId="77777777" w:rsidR="006D1B0D" w:rsidRDefault="00F955A4" w:rsidP="00CB49A6">
      <w:pPr>
        <w:pStyle w:val="berschrift1ohneGliederung"/>
      </w:pPr>
      <w:bookmarkStart w:id="264" w:name="_Toc38995851"/>
      <w:r w:rsidRPr="00CB49A6">
        <w:lastRenderedPageBreak/>
        <w:t>Anhang</w:t>
      </w:r>
      <w:r>
        <w:t xml:space="preserve"> II: Listen</w:t>
      </w:r>
      <w:bookmarkEnd w:id="264"/>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2EC2691D"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60EB65F3" w14:textId="77777777" w:rsidR="00A36F56" w:rsidRPr="009E2B0C" w:rsidRDefault="00F955A4" w:rsidP="004A2346">
            <w:pPr>
              <w:pStyle w:val="Tabellenkopf"/>
            </w:pPr>
            <w:r w:rsidRPr="009913D0">
              <w:t>Listenname</w:t>
            </w:r>
          </w:p>
        </w:tc>
        <w:tc>
          <w:tcPr>
            <w:tcW w:w="1276" w:type="dxa"/>
          </w:tcPr>
          <w:p w14:paraId="41B30E38" w14:textId="77777777" w:rsidR="00A36F56" w:rsidRPr="009E2B0C" w:rsidRDefault="00F955A4" w:rsidP="004A2346">
            <w:pPr>
              <w:pStyle w:val="Tabellenkopf"/>
            </w:pPr>
            <w:r>
              <w:t>Typ</w:t>
            </w:r>
          </w:p>
        </w:tc>
        <w:tc>
          <w:tcPr>
            <w:tcW w:w="4253" w:type="dxa"/>
          </w:tcPr>
          <w:p w14:paraId="0D354640" w14:textId="77777777" w:rsidR="00A36F56" w:rsidRPr="009E2B0C" w:rsidRDefault="00F955A4" w:rsidP="004A2346">
            <w:pPr>
              <w:pStyle w:val="Tabellenkopf"/>
            </w:pPr>
            <w:r>
              <w:t>Beschreibung</w:t>
            </w:r>
          </w:p>
        </w:tc>
        <w:tc>
          <w:tcPr>
            <w:tcW w:w="5421" w:type="dxa"/>
          </w:tcPr>
          <w:p w14:paraId="4FD4B8CD" w14:textId="77777777" w:rsidR="00A36F56" w:rsidRPr="009E2B0C" w:rsidRDefault="00F955A4" w:rsidP="004A2346">
            <w:pPr>
              <w:pStyle w:val="Tabellenkopf"/>
            </w:pPr>
            <w:r>
              <w:t>Werte</w:t>
            </w:r>
          </w:p>
        </w:tc>
      </w:tr>
      <w:tr w:rsidR="00A36F56" w:rsidRPr="00743DF3" w14:paraId="67AD5C74"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734752CD" w14:textId="77777777" w:rsidR="00A36F56" w:rsidRPr="00743DF3" w:rsidRDefault="00F955A4" w:rsidP="004A2346">
            <w:pPr>
              <w:pStyle w:val="Tabellentext"/>
            </w:pPr>
            <w:r>
              <w:t>ICD_17n1_Knochenfraktur</w:t>
            </w:r>
          </w:p>
        </w:tc>
        <w:tc>
          <w:tcPr>
            <w:tcW w:w="1276" w:type="dxa"/>
          </w:tcPr>
          <w:p w14:paraId="12407770" w14:textId="77777777" w:rsidR="00A36F56" w:rsidRPr="00743DF3" w:rsidRDefault="00F955A4" w:rsidP="004A2346">
            <w:pPr>
              <w:pStyle w:val="Tabellentext"/>
            </w:pPr>
            <w:r>
              <w:t>ICD</w:t>
            </w:r>
          </w:p>
        </w:tc>
        <w:tc>
          <w:tcPr>
            <w:tcW w:w="4253" w:type="dxa"/>
          </w:tcPr>
          <w:p w14:paraId="4E32CBFE" w14:textId="4A353F3A" w:rsidR="00A36F56" w:rsidRPr="00743DF3" w:rsidRDefault="008A6FB6" w:rsidP="004A2346">
            <w:pPr>
              <w:pStyle w:val="Tabellentext"/>
            </w:pPr>
            <w:del w:id="265" w:author="IQTIG" w:date="2020-04-28T19:39:00Z">
              <w:r>
                <w:delText>-</w:delText>
              </w:r>
            </w:del>
            <w:ins w:id="266" w:author="IQTIG" w:date="2020-04-28T19:39:00Z">
              <w:r w:rsidR="00F955A4">
                <w:t>Knochenfraktur nach Einsetzen eines orthopädischen Implantates, einer Gelenkprothese oder einer Knochenplatte</w:t>
              </w:r>
            </w:ins>
          </w:p>
        </w:tc>
        <w:tc>
          <w:tcPr>
            <w:tcW w:w="5421" w:type="dxa"/>
          </w:tcPr>
          <w:p w14:paraId="0DC8B3FB" w14:textId="77777777" w:rsidR="00A36F56" w:rsidRPr="00F64A8A" w:rsidRDefault="00F955A4" w:rsidP="00687CE3">
            <w:pPr>
              <w:pStyle w:val="CodeOhneSilbentrennung"/>
              <w:tabs>
                <w:tab w:val="left" w:pos="3568"/>
              </w:tabs>
              <w:rPr>
                <w:rStyle w:val="Code"/>
                <w:rFonts w:cstheme="minorBidi"/>
                <w:szCs w:val="21"/>
              </w:rPr>
            </w:pPr>
            <w:r>
              <w:rPr>
                <w:rStyle w:val="Code"/>
                <w:rFonts w:cstheme="minorBidi"/>
                <w:szCs w:val="21"/>
              </w:rPr>
              <w:t>M96.6%</w:t>
            </w:r>
            <w:r>
              <w:tab/>
            </w:r>
          </w:p>
        </w:tc>
      </w:tr>
      <w:tr w:rsidR="00A36F56" w:rsidRPr="00743DF3" w14:paraId="3E5F9E8F"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00C0B7CB" w14:textId="77777777" w:rsidR="00A36F56" w:rsidRPr="00743DF3" w:rsidRDefault="00F955A4" w:rsidP="004A2346">
            <w:pPr>
              <w:pStyle w:val="Tabellentext"/>
            </w:pPr>
            <w:r>
              <w:t>ICD_17n1_Komplikation</w:t>
            </w:r>
          </w:p>
        </w:tc>
        <w:tc>
          <w:tcPr>
            <w:tcW w:w="1276" w:type="dxa"/>
          </w:tcPr>
          <w:p w14:paraId="7C579E90" w14:textId="77777777" w:rsidR="00A36F56" w:rsidRPr="00743DF3" w:rsidRDefault="00F955A4" w:rsidP="004A2346">
            <w:pPr>
              <w:pStyle w:val="Tabellentext"/>
            </w:pPr>
            <w:r>
              <w:t>ICD</w:t>
            </w:r>
          </w:p>
        </w:tc>
        <w:tc>
          <w:tcPr>
            <w:tcW w:w="4253" w:type="dxa"/>
          </w:tcPr>
          <w:p w14:paraId="486B06E1" w14:textId="77C76391" w:rsidR="00A36F56" w:rsidRPr="00743DF3" w:rsidRDefault="008A6FB6" w:rsidP="004A2346">
            <w:pPr>
              <w:pStyle w:val="Tabellentext"/>
            </w:pPr>
            <w:del w:id="267" w:author="IQTIG" w:date="2020-04-28T19:39:00Z">
              <w:r>
                <w:delText>-</w:delText>
              </w:r>
            </w:del>
            <w:ins w:id="268" w:author="IQTIG" w:date="2020-04-28T19:39:00Z">
              <w:r w:rsidR="00F955A4">
                <w:t>Spezifische intra- und postoperative Komplikationen</w:t>
              </w:r>
            </w:ins>
          </w:p>
        </w:tc>
        <w:tc>
          <w:tcPr>
            <w:tcW w:w="5421" w:type="dxa"/>
          </w:tcPr>
          <w:p w14:paraId="4CF3C1D3" w14:textId="3743A72A" w:rsidR="00A36F56" w:rsidRPr="00F64A8A" w:rsidRDefault="00F955A4" w:rsidP="00687CE3">
            <w:pPr>
              <w:pStyle w:val="CodeOhneSilbentrennung"/>
              <w:tabs>
                <w:tab w:val="left" w:pos="3568"/>
              </w:tabs>
              <w:rPr>
                <w:rStyle w:val="Code"/>
                <w:rFonts w:cstheme="minorBidi"/>
                <w:szCs w:val="21"/>
              </w:rPr>
            </w:pPr>
            <w:r>
              <w:rPr>
                <w:rStyle w:val="Code"/>
                <w:rFonts w:cstheme="minorBidi"/>
                <w:szCs w:val="21"/>
              </w:rPr>
              <w:t>T81.2%, T81.3%, T81.</w:t>
            </w:r>
            <w:del w:id="269" w:author="IQTIG" w:date="2020-04-28T19:39:00Z">
              <w:r w:rsidR="008A6FB6">
                <w:rPr>
                  <w:rStyle w:val="Code"/>
                  <w:rFonts w:cstheme="minorBidi"/>
                  <w:szCs w:val="21"/>
                </w:rPr>
                <w:delText>4%, T81.</w:delText>
              </w:r>
            </w:del>
            <w:r>
              <w:rPr>
                <w:rStyle w:val="Code"/>
                <w:rFonts w:cstheme="minorBidi"/>
                <w:szCs w:val="21"/>
              </w:rPr>
              <w:t>5%, T81.6%, T81.7%, T84.6%</w:t>
            </w:r>
            <w:r>
              <w:tab/>
            </w:r>
          </w:p>
        </w:tc>
      </w:tr>
    </w:tbl>
    <w:p w14:paraId="7552A4CB" w14:textId="77777777" w:rsidR="00444023" w:rsidRDefault="00444023">
      <w:pPr>
        <w:sectPr w:rsidR="00444023" w:rsidSect="00512E87">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7E88FF92" w14:textId="77777777" w:rsidR="00AB192A" w:rsidRPr="00466442" w:rsidRDefault="00F955A4" w:rsidP="00466442">
      <w:pPr>
        <w:pStyle w:val="berschrift1ohneGliederung"/>
      </w:pPr>
      <w:bookmarkStart w:id="270" w:name="_Toc38995852"/>
      <w:r w:rsidRPr="00466442">
        <w:lastRenderedPageBreak/>
        <w:t>Anhang</w:t>
      </w:r>
      <w:r>
        <w:t xml:space="preserve"> III</w:t>
      </w:r>
      <w:r w:rsidRPr="00466442">
        <w:t xml:space="preserve">: </w:t>
      </w:r>
      <w:r>
        <w:t>Vorberechnungen</w:t>
      </w:r>
      <w:bookmarkEnd w:id="270"/>
    </w:p>
    <w:p w14:paraId="68C17FBE" w14:textId="77777777" w:rsidR="0020484F" w:rsidRPr="00A36F56" w:rsidRDefault="00F955A4" w:rsidP="00AF1BDA">
      <w:r>
        <w:t>Keine Vorberechnungen in Verwendung.</w:t>
      </w:r>
    </w:p>
    <w:p w14:paraId="624E9807" w14:textId="77777777" w:rsidR="00444023" w:rsidRDefault="00444023">
      <w:pPr>
        <w:sectPr w:rsidR="00444023" w:rsidSect="00F06857">
          <w:headerReference w:type="even" r:id="rId73"/>
          <w:headerReference w:type="default" r:id="rId74"/>
          <w:footerReference w:type="even" r:id="rId75"/>
          <w:footerReference w:type="default" r:id="rId76"/>
          <w:headerReference w:type="first" r:id="rId77"/>
          <w:footerReference w:type="first" r:id="rId78"/>
          <w:pgSz w:w="16838" w:h="11906" w:orient="landscape" w:code="9"/>
          <w:pgMar w:top="1418" w:right="1134" w:bottom="1418" w:left="1134" w:header="567" w:footer="737" w:gutter="0"/>
          <w:cols w:space="708"/>
          <w:docGrid w:linePitch="360"/>
        </w:sectPr>
      </w:pPr>
    </w:p>
    <w:p w14:paraId="7C2B35FB" w14:textId="77777777" w:rsidR="00AB192A" w:rsidRPr="00466442" w:rsidRDefault="00F955A4" w:rsidP="00466442">
      <w:pPr>
        <w:pStyle w:val="berschrift1ohneGliederung"/>
      </w:pPr>
      <w:bookmarkStart w:id="271" w:name="_Toc38995853"/>
      <w:r w:rsidRPr="00466442">
        <w:lastRenderedPageBreak/>
        <w:t>Anhang</w:t>
      </w:r>
      <w:r>
        <w:t xml:space="preserve"> IV</w:t>
      </w:r>
      <w:r w:rsidRPr="00466442">
        <w:t>: Funktionen</w:t>
      </w:r>
      <w:bookmarkEnd w:id="271"/>
    </w:p>
    <w:p w14:paraId="20C2DE8A" w14:textId="77777777" w:rsidR="00AB192A" w:rsidRPr="00A36F56" w:rsidRDefault="00F955A4" w:rsidP="00AF1BDA">
      <w:r>
        <w:t>Keine Funktionen in Verwendung.</w:t>
      </w:r>
    </w:p>
    <w:p w14:paraId="6EE00D73" w14:textId="77777777" w:rsidR="00444023" w:rsidRDefault="00444023">
      <w:pPr>
        <w:sectPr w:rsidR="00444023" w:rsidSect="00E3307C">
          <w:headerReference w:type="even" r:id="rId79"/>
          <w:headerReference w:type="default" r:id="rId80"/>
          <w:footerReference w:type="even" r:id="rId81"/>
          <w:footerReference w:type="default" r:id="rId82"/>
          <w:headerReference w:type="first" r:id="rId83"/>
          <w:footerReference w:type="first" r:id="rId84"/>
          <w:pgSz w:w="16838" w:h="11906" w:orient="landscape" w:code="9"/>
          <w:pgMar w:top="1418" w:right="1134" w:bottom="1418" w:left="1134" w:header="567" w:footer="737" w:gutter="0"/>
          <w:cols w:space="708"/>
          <w:docGrid w:linePitch="360"/>
        </w:sectPr>
      </w:pPr>
    </w:p>
    <w:p w14:paraId="2470F342" w14:textId="77777777" w:rsidR="00D6289D" w:rsidRDefault="00F955A4" w:rsidP="00D6289D">
      <w:pPr>
        <w:pStyle w:val="berschrift1ohneGliederung"/>
      </w:pPr>
      <w:bookmarkStart w:id="272" w:name="_Toc38995854"/>
      <w:r w:rsidRPr="00CB49A6">
        <w:lastRenderedPageBreak/>
        <w:t>Anhang</w:t>
      </w:r>
      <w:r>
        <w:t xml:space="preserve"> V: Historie der </w:t>
      </w:r>
      <w:r w:rsidRPr="00C01860">
        <w:t>Auffälligkeitskriterien</w:t>
      </w:r>
      <w:bookmarkEnd w:id="272"/>
    </w:p>
    <w:p w14:paraId="1C30F5D5" w14:textId="77777777" w:rsidR="001E51A9" w:rsidRPr="001E51A9" w:rsidRDefault="00F955A4" w:rsidP="001E51A9">
      <w:pPr>
        <w:rPr>
          <w:ins w:id="273" w:author="IQTIG" w:date="2020-04-28T19:39:00Z"/>
        </w:rPr>
      </w:pPr>
      <w:ins w:id="274" w:author="IQTIG" w:date="2020-04-28T19:39: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Auffälligkeitskriterien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r>
          <w:br/>
        </w:r>
      </w:ins>
    </w:p>
    <w:p w14:paraId="1D53B177" w14:textId="3970C8E8" w:rsidR="00C0533D" w:rsidRPr="005D6C32" w:rsidRDefault="00F955A4" w:rsidP="00C0533D">
      <w:pPr>
        <w:pStyle w:val="Absatzberschriftebene2nurinNavigation"/>
      </w:pPr>
      <w:r>
        <w:t xml:space="preserve">Aktuelle </w:t>
      </w:r>
      <w:r w:rsidRPr="00C01860">
        <w:t>Auffälligkeitskriterien</w:t>
      </w:r>
      <w:r>
        <w:t xml:space="preserve"> </w:t>
      </w:r>
      <w:del w:id="275" w:author="IQTIG" w:date="2020-04-28T19:39:00Z">
        <w:r w:rsidR="008A6FB6">
          <w:delText>2018</w:delText>
        </w:r>
      </w:del>
      <w:ins w:id="276" w:author="IQTIG" w:date="2020-04-28T19:39: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A411287"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2ECBE7D7" w14:textId="77777777" w:rsidR="0057694E" w:rsidRPr="009E2B0C" w:rsidRDefault="00F955A4"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5F89F321" w14:textId="77777777" w:rsidR="0057694E" w:rsidRDefault="00F955A4" w:rsidP="004A2346">
            <w:pPr>
              <w:pStyle w:val="Tabellenkopf"/>
            </w:pPr>
            <w:r>
              <w:t>Anpassung im Vergleich zum Vorjahr</w:t>
            </w:r>
          </w:p>
        </w:tc>
      </w:tr>
      <w:tr w:rsidR="0057694E" w:rsidRPr="009E2B0C" w14:paraId="37DD30D9"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3D70A135" w14:textId="36D82D2C" w:rsidR="0057694E" w:rsidRPr="009913D0" w:rsidRDefault="008A6FB6" w:rsidP="004A2346">
            <w:pPr>
              <w:pStyle w:val="Tabellenkopf"/>
            </w:pPr>
            <w:del w:id="277" w:author="IQTIG" w:date="2020-04-28T19:39:00Z">
              <w:r>
                <w:delText>AK-</w:delText>
              </w:r>
            </w:del>
            <w:r w:rsidR="00F955A4">
              <w:t>ID</w:t>
            </w:r>
          </w:p>
        </w:tc>
        <w:tc>
          <w:tcPr>
            <w:tcW w:w="4488" w:type="dxa"/>
            <w:tcBorders>
              <w:top w:val="single" w:sz="4" w:space="0" w:color="A6A6A6" w:themeColor="background1" w:themeShade="A6"/>
            </w:tcBorders>
          </w:tcPr>
          <w:p w14:paraId="24E531C4" w14:textId="77777777" w:rsidR="0057694E" w:rsidRDefault="00F955A4" w:rsidP="004A2346">
            <w:pPr>
              <w:pStyle w:val="Tabellenkopf"/>
            </w:pPr>
            <w:r>
              <w:t>AK-Bezeichnung</w:t>
            </w:r>
          </w:p>
        </w:tc>
        <w:tc>
          <w:tcPr>
            <w:tcW w:w="992" w:type="dxa"/>
            <w:tcBorders>
              <w:top w:val="single" w:sz="4" w:space="0" w:color="A6A6A6" w:themeColor="background1" w:themeShade="A6"/>
            </w:tcBorders>
          </w:tcPr>
          <w:p w14:paraId="07B2F8EF" w14:textId="77777777" w:rsidR="0057694E" w:rsidRDefault="00F955A4" w:rsidP="00D74506">
            <w:pPr>
              <w:pStyle w:val="Tabellenkopf"/>
            </w:pPr>
            <w:r>
              <w:t>Referenzbereich</w:t>
            </w:r>
          </w:p>
        </w:tc>
        <w:tc>
          <w:tcPr>
            <w:tcW w:w="851" w:type="dxa"/>
            <w:tcBorders>
              <w:top w:val="single" w:sz="4" w:space="0" w:color="A6A6A6" w:themeColor="background1" w:themeShade="A6"/>
            </w:tcBorders>
          </w:tcPr>
          <w:p w14:paraId="78049C4C" w14:textId="77777777" w:rsidR="0057694E" w:rsidRDefault="00F955A4" w:rsidP="00D74506">
            <w:pPr>
              <w:pStyle w:val="Tabellenkopf"/>
            </w:pPr>
            <w:r>
              <w:t>Rechenregel</w:t>
            </w:r>
          </w:p>
        </w:tc>
        <w:tc>
          <w:tcPr>
            <w:tcW w:w="1984" w:type="dxa"/>
            <w:tcBorders>
              <w:top w:val="single" w:sz="4" w:space="0" w:color="A6A6A6" w:themeColor="background1" w:themeShade="A6"/>
            </w:tcBorders>
          </w:tcPr>
          <w:p w14:paraId="63ED07A5" w14:textId="77777777" w:rsidR="0057694E" w:rsidRDefault="00F955A4" w:rsidP="004A2346">
            <w:pPr>
              <w:pStyle w:val="Tabellenkopf"/>
            </w:pPr>
            <w:r>
              <w:t>Vergleichbarkeit mit Vorjahresergebnissen</w:t>
            </w:r>
          </w:p>
        </w:tc>
        <w:tc>
          <w:tcPr>
            <w:tcW w:w="4789" w:type="dxa"/>
            <w:tcBorders>
              <w:top w:val="single" w:sz="4" w:space="0" w:color="A6A6A6" w:themeColor="background1" w:themeShade="A6"/>
            </w:tcBorders>
          </w:tcPr>
          <w:p w14:paraId="174B1E7C" w14:textId="77777777" w:rsidR="0057694E" w:rsidRDefault="00F955A4" w:rsidP="004A2346">
            <w:pPr>
              <w:pStyle w:val="Tabellenkopf"/>
            </w:pPr>
            <w:r>
              <w:t>Erläuterung</w:t>
            </w:r>
          </w:p>
        </w:tc>
      </w:tr>
      <w:tr w:rsidR="0057694E" w:rsidRPr="00743DF3" w14:paraId="0056490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BA7B858" w14:textId="77777777" w:rsidR="0057694E" w:rsidRPr="00743DF3" w:rsidRDefault="00F955A4" w:rsidP="0057694E">
            <w:pPr>
              <w:pStyle w:val="Tabellentext"/>
            </w:pPr>
            <w:r>
              <w:t>850147</w:t>
            </w:r>
            <w:r w:rsidRPr="00FE3E4B">
              <w:rPr>
                <w:color w:val="FF0000"/>
              </w:rPr>
              <w:t xml:space="preserve"> </w:t>
            </w:r>
          </w:p>
        </w:tc>
        <w:tc>
          <w:tcPr>
            <w:tcW w:w="4488" w:type="dxa"/>
          </w:tcPr>
          <w:p w14:paraId="2C57D4B2" w14:textId="77777777" w:rsidR="0057694E" w:rsidRPr="00743DF3" w:rsidRDefault="00F955A4" w:rsidP="0057694E">
            <w:pPr>
              <w:pStyle w:val="Tabellentext"/>
            </w:pPr>
            <w:r>
              <w:t>Angabe von ASA 5</w:t>
            </w:r>
          </w:p>
        </w:tc>
        <w:tc>
          <w:tcPr>
            <w:tcW w:w="992" w:type="dxa"/>
          </w:tcPr>
          <w:p w14:paraId="40878A81" w14:textId="77777777" w:rsidR="0057694E" w:rsidRPr="0057694E" w:rsidRDefault="00F955A4" w:rsidP="0057694E">
            <w:pPr>
              <w:pStyle w:val="Tabellentext"/>
              <w:rPr>
                <w:rFonts w:asciiTheme="minorHAnsi" w:hAnsiTheme="minorHAnsi" w:cstheme="minorHAnsi"/>
              </w:rPr>
            </w:pPr>
            <w:r>
              <w:rPr>
                <w:rFonts w:cs="Calibri"/>
              </w:rPr>
              <w:t>Nein</w:t>
            </w:r>
          </w:p>
        </w:tc>
        <w:tc>
          <w:tcPr>
            <w:tcW w:w="851" w:type="dxa"/>
          </w:tcPr>
          <w:p w14:paraId="2AD94889" w14:textId="77777777" w:rsidR="0057694E" w:rsidRPr="0057694E" w:rsidRDefault="00F955A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CC08928" w14:textId="1E49B000" w:rsidR="0057694E" w:rsidRPr="0057694E" w:rsidRDefault="008A6FB6" w:rsidP="007B6F69">
            <w:pPr>
              <w:pStyle w:val="CodeOhneSilbentrennung"/>
              <w:rPr>
                <w:rFonts w:asciiTheme="minorHAnsi" w:hAnsiTheme="minorHAnsi" w:cstheme="minorHAnsi"/>
              </w:rPr>
            </w:pPr>
            <w:del w:id="278" w:author="IQTIG" w:date="2020-04-28T19:39:00Z">
              <w:r>
                <w:rPr>
                  <w:rFonts w:ascii="Calibri" w:hAnsi="Calibri" w:cs="Calibri"/>
                </w:rPr>
                <w:delText>Vergleichbar</w:delText>
              </w:r>
            </w:del>
            <w:ins w:id="279" w:author="IQTIG" w:date="2020-04-28T19:39:00Z">
              <w:r w:rsidR="00F955A4">
                <w:rPr>
                  <w:rFonts w:ascii="Calibri" w:hAnsi="Calibri" w:cs="Calibri"/>
                </w:rPr>
                <w:t>Eingeschränkt vergleichbar</w:t>
              </w:r>
            </w:ins>
          </w:p>
        </w:tc>
        <w:tc>
          <w:tcPr>
            <w:tcW w:w="4789" w:type="dxa"/>
          </w:tcPr>
          <w:p w14:paraId="315AB81F" w14:textId="77777777" w:rsidR="0057694E" w:rsidRPr="0057694E" w:rsidRDefault="00F955A4" w:rsidP="007B6F69">
            <w:pPr>
              <w:pStyle w:val="CodeOhneSilbentrennung"/>
              <w:rPr>
                <w:rFonts w:asciiTheme="minorHAnsi" w:hAnsiTheme="minorHAnsi" w:cstheme="minorHAnsi"/>
              </w:rPr>
            </w:pPr>
            <w:r>
              <w:rPr>
                <w:rFonts w:ascii="Calibri" w:hAnsi="Calibri" w:cs="Calibri"/>
              </w:rPr>
              <w:t>-</w:t>
            </w:r>
          </w:p>
        </w:tc>
      </w:tr>
      <w:tr w:rsidR="0057694E" w:rsidRPr="00743DF3" w14:paraId="43F428D8"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93BEA6F" w14:textId="77777777" w:rsidR="0057694E" w:rsidRPr="00743DF3" w:rsidRDefault="00F955A4" w:rsidP="0057694E">
            <w:pPr>
              <w:pStyle w:val="Tabellentext"/>
            </w:pPr>
            <w:r>
              <w:t>850148</w:t>
            </w:r>
            <w:r w:rsidRPr="00FE3E4B">
              <w:rPr>
                <w:color w:val="FF0000"/>
              </w:rPr>
              <w:t xml:space="preserve"> </w:t>
            </w:r>
          </w:p>
        </w:tc>
        <w:tc>
          <w:tcPr>
            <w:tcW w:w="4488" w:type="dxa"/>
          </w:tcPr>
          <w:p w14:paraId="5A9D5ED8" w14:textId="77777777" w:rsidR="0057694E" w:rsidRPr="00743DF3" w:rsidRDefault="00F955A4" w:rsidP="0057694E">
            <w:pPr>
              <w:pStyle w:val="Tabellentext"/>
            </w:pPr>
            <w:r>
              <w:t>Kodierung der Diagnose M96.6 ohne Dokumentation einer Fraktur als Komplikation</w:t>
            </w:r>
          </w:p>
        </w:tc>
        <w:tc>
          <w:tcPr>
            <w:tcW w:w="992" w:type="dxa"/>
          </w:tcPr>
          <w:p w14:paraId="624C675D" w14:textId="77777777" w:rsidR="0057694E" w:rsidRPr="0057694E" w:rsidRDefault="00F955A4" w:rsidP="0057694E">
            <w:pPr>
              <w:pStyle w:val="Tabellentext"/>
              <w:rPr>
                <w:rFonts w:asciiTheme="minorHAnsi" w:hAnsiTheme="minorHAnsi" w:cstheme="minorHAnsi"/>
              </w:rPr>
            </w:pPr>
            <w:r>
              <w:rPr>
                <w:rFonts w:cs="Calibri"/>
              </w:rPr>
              <w:t>Nein</w:t>
            </w:r>
          </w:p>
        </w:tc>
        <w:tc>
          <w:tcPr>
            <w:tcW w:w="851" w:type="dxa"/>
          </w:tcPr>
          <w:p w14:paraId="282642B6" w14:textId="77777777" w:rsidR="0057694E" w:rsidRPr="0057694E" w:rsidRDefault="00F955A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EDA177B" w14:textId="0BF1C0A0" w:rsidR="0057694E" w:rsidRPr="0057694E" w:rsidRDefault="008A6FB6" w:rsidP="007B6F69">
            <w:pPr>
              <w:pStyle w:val="CodeOhneSilbentrennung"/>
              <w:rPr>
                <w:rFonts w:asciiTheme="minorHAnsi" w:hAnsiTheme="minorHAnsi" w:cstheme="minorHAnsi"/>
              </w:rPr>
            </w:pPr>
            <w:del w:id="280" w:author="IQTIG" w:date="2020-04-28T19:39:00Z">
              <w:r>
                <w:rPr>
                  <w:rFonts w:ascii="Calibri" w:hAnsi="Calibri" w:cs="Calibri"/>
                </w:rPr>
                <w:delText>Vergleichbar</w:delText>
              </w:r>
            </w:del>
            <w:ins w:id="281" w:author="IQTIG" w:date="2020-04-28T19:39:00Z">
              <w:r w:rsidR="00F955A4">
                <w:rPr>
                  <w:rFonts w:ascii="Calibri" w:hAnsi="Calibri" w:cs="Calibri"/>
                </w:rPr>
                <w:t>Eingeschränkt vergleichbar</w:t>
              </w:r>
            </w:ins>
          </w:p>
        </w:tc>
        <w:tc>
          <w:tcPr>
            <w:tcW w:w="4789" w:type="dxa"/>
          </w:tcPr>
          <w:p w14:paraId="6FC3C1F1" w14:textId="77777777" w:rsidR="0057694E" w:rsidRPr="0057694E" w:rsidRDefault="00F955A4" w:rsidP="007B6F69">
            <w:pPr>
              <w:pStyle w:val="CodeOhneSilbentrennung"/>
              <w:rPr>
                <w:rFonts w:asciiTheme="minorHAnsi" w:hAnsiTheme="minorHAnsi" w:cstheme="minorHAnsi"/>
              </w:rPr>
            </w:pPr>
            <w:r>
              <w:rPr>
                <w:rFonts w:ascii="Calibri" w:hAnsi="Calibri" w:cs="Calibri"/>
              </w:rPr>
              <w:t>-</w:t>
            </w:r>
          </w:p>
        </w:tc>
      </w:tr>
      <w:tr w:rsidR="0057694E" w:rsidRPr="00743DF3" w14:paraId="00FAFD91"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8CFCEB3" w14:textId="77777777" w:rsidR="0057694E" w:rsidRPr="00743DF3" w:rsidRDefault="00F955A4" w:rsidP="0057694E">
            <w:pPr>
              <w:pStyle w:val="Tabellentext"/>
            </w:pPr>
            <w:r>
              <w:t>850149</w:t>
            </w:r>
            <w:r w:rsidRPr="00FE3E4B">
              <w:rPr>
                <w:color w:val="FF0000"/>
              </w:rPr>
              <w:t xml:space="preserve"> </w:t>
            </w:r>
          </w:p>
        </w:tc>
        <w:tc>
          <w:tcPr>
            <w:tcW w:w="4488" w:type="dxa"/>
          </w:tcPr>
          <w:p w14:paraId="27394F8B" w14:textId="77777777" w:rsidR="0057694E" w:rsidRPr="00743DF3" w:rsidRDefault="00F955A4" w:rsidP="0057694E">
            <w:pPr>
              <w:pStyle w:val="Tabellentext"/>
            </w:pPr>
            <w:r>
              <w:t>Kodierung von Komplikationsdiagnosen ohne Dokumentation spezifischer intra- oder postoperativer Komplikationen</w:t>
            </w:r>
          </w:p>
        </w:tc>
        <w:tc>
          <w:tcPr>
            <w:tcW w:w="992" w:type="dxa"/>
          </w:tcPr>
          <w:p w14:paraId="5CAD48E8" w14:textId="77777777" w:rsidR="0057694E" w:rsidRPr="0057694E" w:rsidRDefault="00F955A4" w:rsidP="0057694E">
            <w:pPr>
              <w:pStyle w:val="Tabellentext"/>
              <w:rPr>
                <w:rFonts w:asciiTheme="minorHAnsi" w:hAnsiTheme="minorHAnsi" w:cstheme="minorHAnsi"/>
              </w:rPr>
            </w:pPr>
            <w:r>
              <w:rPr>
                <w:rFonts w:cs="Calibri"/>
              </w:rPr>
              <w:t>Ja</w:t>
            </w:r>
          </w:p>
        </w:tc>
        <w:tc>
          <w:tcPr>
            <w:tcW w:w="851" w:type="dxa"/>
          </w:tcPr>
          <w:p w14:paraId="7ED2DC12" w14:textId="77777777" w:rsidR="0057694E" w:rsidRPr="0057694E" w:rsidRDefault="00F955A4"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A519F0A" w14:textId="77777777" w:rsidR="0057694E" w:rsidRPr="0057694E" w:rsidRDefault="00F955A4"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284F3041" w14:textId="48081DD7" w:rsidR="0057694E" w:rsidRPr="0057694E" w:rsidRDefault="00F955A4" w:rsidP="007B6F69">
            <w:pPr>
              <w:pStyle w:val="CodeOhneSilbentrennung"/>
              <w:rPr>
                <w:rFonts w:asciiTheme="minorHAnsi" w:hAnsiTheme="minorHAnsi" w:cstheme="minorHAnsi"/>
              </w:rPr>
            </w:pPr>
            <w:r>
              <w:rPr>
                <w:rFonts w:ascii="Calibri" w:hAnsi="Calibri" w:cs="Calibri"/>
              </w:rPr>
              <w:t xml:space="preserve">Aufgrund </w:t>
            </w:r>
            <w:del w:id="282" w:author="IQTIG" w:date="2020-04-28T19:39:00Z">
              <w:r w:rsidR="008A6FB6">
                <w:rPr>
                  <w:rFonts w:ascii="Calibri" w:hAnsi="Calibri" w:cs="Calibri"/>
                </w:rPr>
                <w:delText>von verschiedenen Anpassungen in</w:delText>
              </w:r>
            </w:del>
            <w:ins w:id="283" w:author="IQTIG" w:date="2020-04-28T19:39:00Z">
              <w:r>
                <w:rPr>
                  <w:rFonts w:ascii="Calibri" w:hAnsi="Calibri" w:cs="Calibri"/>
                </w:rPr>
                <w:t>der Entfernung der Diagnose T81.4 „Infektion nach einem Eingriff, anderenorts nicht klassifiziert“ aus</w:t>
              </w:r>
            </w:ins>
            <w:r>
              <w:rPr>
                <w:rFonts w:ascii="Calibri" w:hAnsi="Calibri" w:cs="Calibri"/>
              </w:rPr>
              <w:t xml:space="preserve"> der Rechenregel sind die Ergebnisse des Jahres </w:t>
            </w:r>
            <w:del w:id="284" w:author="IQTIG" w:date="2020-04-28T19:39:00Z">
              <w:r w:rsidR="008A6FB6">
                <w:rPr>
                  <w:rFonts w:ascii="Calibri" w:hAnsi="Calibri" w:cs="Calibri"/>
                </w:rPr>
                <w:delText>2018 nicht</w:delText>
              </w:r>
            </w:del>
            <w:ins w:id="285" w:author="IQTIG" w:date="2020-04-28T19:39:00Z">
              <w:r>
                <w:rPr>
                  <w:rFonts w:ascii="Calibri" w:hAnsi="Calibri" w:cs="Calibri"/>
                </w:rPr>
                <w:t>2019</w:t>
              </w:r>
            </w:ins>
            <w:r>
              <w:rPr>
                <w:rFonts w:ascii="Calibri" w:hAnsi="Calibri" w:cs="Calibri"/>
              </w:rPr>
              <w:t xml:space="preserve"> mit den Werten der Vorjahresauswertung </w:t>
            </w:r>
            <w:ins w:id="286" w:author="IQTIG" w:date="2020-04-28T19:39:00Z">
              <w:r>
                <w:rPr>
                  <w:rFonts w:ascii="Calibri" w:hAnsi="Calibri" w:cs="Calibri"/>
                </w:rPr>
                <w:t xml:space="preserve">nicht </w:t>
              </w:r>
            </w:ins>
            <w:r>
              <w:rPr>
                <w:rFonts w:ascii="Calibri" w:hAnsi="Calibri" w:cs="Calibri"/>
              </w:rPr>
              <w:t xml:space="preserve">vergleichbar. </w:t>
            </w:r>
            <w:del w:id="287" w:author="IQTIG" w:date="2020-04-28T19:39:00Z">
              <w:r w:rsidR="008A6FB6">
                <w:rPr>
                  <w:rFonts w:ascii="Calibri" w:hAnsi="Calibri" w:cs="Calibri"/>
                </w:rPr>
                <w:delText>Insbesondere führt</w:delText>
              </w:r>
            </w:del>
            <w:ins w:id="288" w:author="IQTIG" w:date="2020-04-28T19:39:00Z">
              <w:r>
                <w:rPr>
                  <w:rFonts w:ascii="Calibri" w:hAnsi="Calibri" w:cs="Calibri"/>
                </w:rPr>
                <w:t>Zusätzlich wurde</w:t>
              </w:r>
            </w:ins>
            <w:r>
              <w:rPr>
                <w:rFonts w:ascii="Calibri" w:hAnsi="Calibri" w:cs="Calibri"/>
              </w:rPr>
              <w:t xml:space="preserve"> die </w:t>
            </w:r>
            <w:del w:id="289" w:author="IQTIG" w:date="2020-04-28T19:39:00Z">
              <w:r w:rsidR="008A6FB6">
                <w:rPr>
                  <w:rFonts w:ascii="Calibri" w:hAnsi="Calibri" w:cs="Calibri"/>
                </w:rPr>
                <w:delText>Streichung der Diagnosen T81.0 und T81.8 zu einer erheblichen Verkleinerung der Anzahl der Fälle, die in den Zähler eingehen</w:delText>
              </w:r>
            </w:del>
            <w:ins w:id="290" w:author="IQTIG" w:date="2020-04-28T19:39:00Z">
              <w:r>
                <w:rPr>
                  <w:rFonts w:ascii="Calibri" w:hAnsi="Calibri" w:cs="Calibri"/>
                </w:rPr>
                <w:t>Mindestfallzahl geändert</w:t>
              </w:r>
            </w:ins>
            <w:r>
              <w:rPr>
                <w:rFonts w:ascii="Calibri" w:hAnsi="Calibri" w:cs="Calibri"/>
              </w:rPr>
              <w:t>.</w:t>
            </w:r>
          </w:p>
        </w:tc>
      </w:tr>
      <w:tr w:rsidR="0057694E" w:rsidRPr="00743DF3" w14:paraId="7F184102" w14:textId="77777777" w:rsidTr="0057694E">
        <w:trPr>
          <w:cnfStyle w:val="000000010000" w:firstRow="0" w:lastRow="0" w:firstColumn="0" w:lastColumn="0" w:oddVBand="0" w:evenVBand="0" w:oddHBand="0" w:evenHBand="1" w:firstRowFirstColumn="0" w:firstRowLastColumn="0" w:lastRowFirstColumn="0" w:lastRowLastColumn="0"/>
          <w:trHeight w:val="416"/>
          <w:del w:id="291" w:author="IQTIG" w:date="2020-04-28T19:39:00Z"/>
        </w:trPr>
        <w:tc>
          <w:tcPr>
            <w:tcW w:w="1466" w:type="dxa"/>
          </w:tcPr>
          <w:p w14:paraId="7A6D8F8D" w14:textId="77777777" w:rsidR="0057694E" w:rsidRPr="00743DF3" w:rsidRDefault="008A6FB6" w:rsidP="0057694E">
            <w:pPr>
              <w:pStyle w:val="Tabellentext"/>
              <w:rPr>
                <w:del w:id="292" w:author="IQTIG" w:date="2020-04-28T19:39:00Z"/>
              </w:rPr>
            </w:pPr>
            <w:del w:id="293" w:author="IQTIG" w:date="2020-04-28T19:39:00Z">
              <w:r>
                <w:delText>850351</w:delText>
              </w:r>
              <w:r w:rsidRPr="00FE3E4B">
                <w:rPr>
                  <w:color w:val="FF0000"/>
                </w:rPr>
                <w:delText xml:space="preserve"> </w:delText>
              </w:r>
            </w:del>
          </w:p>
        </w:tc>
        <w:tc>
          <w:tcPr>
            <w:tcW w:w="4488" w:type="dxa"/>
          </w:tcPr>
          <w:p w14:paraId="58291B3E" w14:textId="77777777" w:rsidR="0057694E" w:rsidRPr="00743DF3" w:rsidRDefault="008A6FB6" w:rsidP="0057694E">
            <w:pPr>
              <w:pStyle w:val="Tabellentext"/>
              <w:rPr>
                <w:del w:id="294" w:author="IQTIG" w:date="2020-04-28T19:39:00Z"/>
              </w:rPr>
            </w:pPr>
            <w:del w:id="295" w:author="IQTIG" w:date="2020-04-28T19:39:00Z">
              <w:r>
                <w:delText>Auffälligkeitskriterium zur Unterdokumentation</w:delText>
              </w:r>
            </w:del>
          </w:p>
        </w:tc>
        <w:tc>
          <w:tcPr>
            <w:tcW w:w="992" w:type="dxa"/>
          </w:tcPr>
          <w:p w14:paraId="3C06FFA7" w14:textId="77777777" w:rsidR="0057694E" w:rsidRPr="0057694E" w:rsidRDefault="008A6FB6" w:rsidP="0057694E">
            <w:pPr>
              <w:pStyle w:val="Tabellentext"/>
              <w:rPr>
                <w:del w:id="296" w:author="IQTIG" w:date="2020-04-28T19:39:00Z"/>
                <w:rFonts w:asciiTheme="minorHAnsi" w:hAnsiTheme="minorHAnsi" w:cstheme="minorHAnsi"/>
              </w:rPr>
            </w:pPr>
            <w:del w:id="297" w:author="IQTIG" w:date="2020-04-28T19:39:00Z">
              <w:r>
                <w:rPr>
                  <w:rFonts w:cs="Calibri"/>
                </w:rPr>
                <w:delText>Nein</w:delText>
              </w:r>
            </w:del>
          </w:p>
        </w:tc>
        <w:tc>
          <w:tcPr>
            <w:tcW w:w="851" w:type="dxa"/>
          </w:tcPr>
          <w:p w14:paraId="738A733F" w14:textId="77777777" w:rsidR="0057694E" w:rsidRPr="0057694E" w:rsidRDefault="008A6FB6" w:rsidP="0057694E">
            <w:pPr>
              <w:pStyle w:val="CodeOhneSilbentrennung"/>
              <w:rPr>
                <w:del w:id="298" w:author="IQTIG" w:date="2020-04-28T19:39:00Z"/>
                <w:rStyle w:val="Code"/>
                <w:rFonts w:asciiTheme="minorHAnsi" w:hAnsiTheme="minorHAnsi" w:cstheme="minorHAnsi"/>
              </w:rPr>
            </w:pPr>
            <w:del w:id="299" w:author="IQTIG" w:date="2020-04-28T19:39:00Z">
              <w:r>
                <w:rPr>
                  <w:rStyle w:val="Code"/>
                  <w:rFonts w:ascii="Calibri" w:hAnsi="Calibri" w:cs="Calibri"/>
                </w:rPr>
                <w:delText>Nein</w:delText>
              </w:r>
            </w:del>
          </w:p>
        </w:tc>
        <w:tc>
          <w:tcPr>
            <w:tcW w:w="1984" w:type="dxa"/>
          </w:tcPr>
          <w:p w14:paraId="21741FF7" w14:textId="77777777" w:rsidR="0057694E" w:rsidRPr="0057694E" w:rsidRDefault="008A6FB6" w:rsidP="007B6F69">
            <w:pPr>
              <w:pStyle w:val="CodeOhneSilbentrennung"/>
              <w:rPr>
                <w:del w:id="300" w:author="IQTIG" w:date="2020-04-28T19:39:00Z"/>
                <w:rFonts w:asciiTheme="minorHAnsi" w:hAnsiTheme="minorHAnsi" w:cstheme="minorHAnsi"/>
              </w:rPr>
            </w:pPr>
            <w:del w:id="301" w:author="IQTIG" w:date="2020-04-28T19:39:00Z">
              <w:r>
                <w:rPr>
                  <w:rFonts w:ascii="Calibri" w:hAnsi="Calibri" w:cs="Calibri"/>
                </w:rPr>
                <w:delText>Vergleichbar</w:delText>
              </w:r>
            </w:del>
          </w:p>
        </w:tc>
        <w:tc>
          <w:tcPr>
            <w:tcW w:w="4789" w:type="dxa"/>
          </w:tcPr>
          <w:p w14:paraId="7EFB05BE" w14:textId="77777777" w:rsidR="0057694E" w:rsidRPr="0057694E" w:rsidRDefault="008A6FB6" w:rsidP="007B6F69">
            <w:pPr>
              <w:pStyle w:val="CodeOhneSilbentrennung"/>
              <w:rPr>
                <w:del w:id="302" w:author="IQTIG" w:date="2020-04-28T19:39:00Z"/>
                <w:rFonts w:asciiTheme="minorHAnsi" w:hAnsiTheme="minorHAnsi" w:cstheme="minorHAnsi"/>
              </w:rPr>
            </w:pPr>
            <w:del w:id="303" w:author="IQTIG" w:date="2020-04-28T19:39:00Z">
              <w:r>
                <w:rPr>
                  <w:rFonts w:ascii="Calibri" w:hAnsi="Calibri" w:cs="Calibri"/>
                </w:rPr>
                <w:delText>-</w:delText>
              </w:r>
            </w:del>
          </w:p>
        </w:tc>
      </w:tr>
      <w:tr w:rsidR="0057694E" w:rsidRPr="00743DF3" w14:paraId="75E02386"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7DE4FE2" w14:textId="77777777" w:rsidR="0057694E" w:rsidRPr="00743DF3" w:rsidRDefault="00F955A4" w:rsidP="0057694E">
            <w:pPr>
              <w:pStyle w:val="Tabellentext"/>
            </w:pPr>
            <w:r>
              <w:t>850352</w:t>
            </w:r>
            <w:r w:rsidRPr="00FE3E4B">
              <w:rPr>
                <w:color w:val="FF0000"/>
              </w:rPr>
              <w:t xml:space="preserve"> </w:t>
            </w:r>
          </w:p>
        </w:tc>
        <w:tc>
          <w:tcPr>
            <w:tcW w:w="4488" w:type="dxa"/>
          </w:tcPr>
          <w:p w14:paraId="66AB7162" w14:textId="77777777" w:rsidR="0057694E" w:rsidRPr="00743DF3" w:rsidRDefault="00F955A4" w:rsidP="0057694E">
            <w:pPr>
              <w:pStyle w:val="Tabellentext"/>
            </w:pPr>
            <w:r>
              <w:t>Auffälligkeitskriterium zur Überdokumentation</w:t>
            </w:r>
          </w:p>
        </w:tc>
        <w:tc>
          <w:tcPr>
            <w:tcW w:w="992" w:type="dxa"/>
          </w:tcPr>
          <w:p w14:paraId="5A29B190" w14:textId="77777777" w:rsidR="0057694E" w:rsidRPr="0057694E" w:rsidRDefault="00F955A4" w:rsidP="0057694E">
            <w:pPr>
              <w:pStyle w:val="Tabellentext"/>
              <w:rPr>
                <w:rFonts w:asciiTheme="minorHAnsi" w:hAnsiTheme="minorHAnsi" w:cstheme="minorHAnsi"/>
              </w:rPr>
            </w:pPr>
            <w:r>
              <w:rPr>
                <w:rFonts w:cs="Calibri"/>
              </w:rPr>
              <w:t>Nein</w:t>
            </w:r>
          </w:p>
        </w:tc>
        <w:tc>
          <w:tcPr>
            <w:tcW w:w="851" w:type="dxa"/>
          </w:tcPr>
          <w:p w14:paraId="0C8DCFE9" w14:textId="77777777" w:rsidR="0057694E" w:rsidRPr="0057694E" w:rsidRDefault="00F955A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76DD504" w14:textId="77777777" w:rsidR="0057694E" w:rsidRPr="0057694E" w:rsidRDefault="00F955A4" w:rsidP="007B6F69">
            <w:pPr>
              <w:pStyle w:val="CodeOhneSilbentrennung"/>
              <w:rPr>
                <w:rFonts w:asciiTheme="minorHAnsi" w:hAnsiTheme="minorHAnsi" w:cstheme="minorHAnsi"/>
              </w:rPr>
            </w:pPr>
            <w:r>
              <w:rPr>
                <w:rFonts w:ascii="Calibri" w:hAnsi="Calibri" w:cs="Calibri"/>
              </w:rPr>
              <w:t>Vergleichbar</w:t>
            </w:r>
          </w:p>
        </w:tc>
        <w:tc>
          <w:tcPr>
            <w:tcW w:w="4789" w:type="dxa"/>
          </w:tcPr>
          <w:p w14:paraId="0B91DD36" w14:textId="6082D4A6" w:rsidR="0057694E" w:rsidRPr="0057694E" w:rsidRDefault="008A6FB6" w:rsidP="007B6F69">
            <w:pPr>
              <w:pStyle w:val="CodeOhneSilbentrennung"/>
              <w:rPr>
                <w:rFonts w:asciiTheme="minorHAnsi" w:hAnsiTheme="minorHAnsi" w:cstheme="minorHAnsi"/>
              </w:rPr>
            </w:pPr>
            <w:del w:id="304" w:author="IQTIG" w:date="2020-04-28T19:39:00Z">
              <w:r>
                <w:rPr>
                  <w:rFonts w:ascii="Calibri" w:hAnsi="Calibri" w:cs="Calibri"/>
                </w:rPr>
                <w:delText>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305" w:author="IQTIG" w:date="2020-04-28T19:39:00Z">
              <w:r w:rsidR="00F955A4">
                <w:rPr>
                  <w:rFonts w:ascii="Calibri" w:hAnsi="Calibri" w:cs="Calibri"/>
                </w:rPr>
                <w:t>-</w:t>
              </w:r>
            </w:ins>
          </w:p>
        </w:tc>
      </w:tr>
      <w:tr w:rsidR="0057694E" w:rsidRPr="00743DF3" w14:paraId="76226188"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2BFD3C0" w14:textId="77777777" w:rsidR="0057694E" w:rsidRPr="00743DF3" w:rsidRDefault="00F955A4" w:rsidP="0057694E">
            <w:pPr>
              <w:pStyle w:val="Tabellentext"/>
            </w:pPr>
            <w:r>
              <w:t>850368</w:t>
            </w:r>
            <w:r w:rsidRPr="00FE3E4B">
              <w:rPr>
                <w:color w:val="FF0000"/>
              </w:rPr>
              <w:t xml:space="preserve"> </w:t>
            </w:r>
          </w:p>
        </w:tc>
        <w:tc>
          <w:tcPr>
            <w:tcW w:w="4488" w:type="dxa"/>
          </w:tcPr>
          <w:p w14:paraId="042B4133" w14:textId="77777777" w:rsidR="0057694E" w:rsidRPr="00743DF3" w:rsidRDefault="00F955A4" w:rsidP="0057694E">
            <w:pPr>
              <w:pStyle w:val="Tabellentext"/>
            </w:pPr>
            <w:r>
              <w:t>Auffälligkeitskriterium zum Minimaldatensatz (MDS)</w:t>
            </w:r>
          </w:p>
        </w:tc>
        <w:tc>
          <w:tcPr>
            <w:tcW w:w="992" w:type="dxa"/>
          </w:tcPr>
          <w:p w14:paraId="0A70E9D8" w14:textId="77777777" w:rsidR="0057694E" w:rsidRPr="0057694E" w:rsidRDefault="00F955A4" w:rsidP="0057694E">
            <w:pPr>
              <w:pStyle w:val="Tabellentext"/>
              <w:rPr>
                <w:rFonts w:asciiTheme="minorHAnsi" w:hAnsiTheme="minorHAnsi" w:cstheme="minorHAnsi"/>
              </w:rPr>
            </w:pPr>
            <w:r>
              <w:rPr>
                <w:rFonts w:cs="Calibri"/>
              </w:rPr>
              <w:t>Nein</w:t>
            </w:r>
          </w:p>
        </w:tc>
        <w:tc>
          <w:tcPr>
            <w:tcW w:w="851" w:type="dxa"/>
          </w:tcPr>
          <w:p w14:paraId="28C7AC4E" w14:textId="77777777" w:rsidR="0057694E" w:rsidRPr="0057694E" w:rsidRDefault="00F955A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F2A05F4" w14:textId="77777777" w:rsidR="0057694E" w:rsidRPr="0057694E" w:rsidRDefault="00F955A4" w:rsidP="007B6F69">
            <w:pPr>
              <w:pStyle w:val="CodeOhneSilbentrennung"/>
              <w:rPr>
                <w:rFonts w:asciiTheme="minorHAnsi" w:hAnsiTheme="minorHAnsi" w:cstheme="minorHAnsi"/>
              </w:rPr>
            </w:pPr>
            <w:r>
              <w:rPr>
                <w:rFonts w:ascii="Calibri" w:hAnsi="Calibri" w:cs="Calibri"/>
              </w:rPr>
              <w:t>Vergleichbar</w:t>
            </w:r>
          </w:p>
        </w:tc>
        <w:tc>
          <w:tcPr>
            <w:tcW w:w="4789" w:type="dxa"/>
          </w:tcPr>
          <w:p w14:paraId="5A331E68" w14:textId="77777777" w:rsidR="0057694E" w:rsidRPr="0057694E" w:rsidRDefault="00F955A4" w:rsidP="007B6F69">
            <w:pPr>
              <w:pStyle w:val="CodeOhneSilbentrennung"/>
              <w:rPr>
                <w:rFonts w:asciiTheme="minorHAnsi" w:hAnsiTheme="minorHAnsi" w:cstheme="minorHAnsi"/>
              </w:rPr>
            </w:pPr>
            <w:r>
              <w:rPr>
                <w:rFonts w:ascii="Calibri" w:hAnsi="Calibri" w:cs="Calibri"/>
              </w:rPr>
              <w:t>-</w:t>
            </w:r>
          </w:p>
        </w:tc>
      </w:tr>
    </w:tbl>
    <w:p w14:paraId="200491DF" w14:textId="77777777" w:rsidR="005D6C32" w:rsidRDefault="00FE62C3" w:rsidP="00A36F56"/>
    <w:p w14:paraId="6A5CEE67" w14:textId="1BCA55AA" w:rsidR="00C0533D" w:rsidRDefault="008A6FB6" w:rsidP="005D6C32">
      <w:pPr>
        <w:pStyle w:val="Absatzberschriftebene2nurinNavigation"/>
      </w:pPr>
      <w:del w:id="306" w:author="IQTIG" w:date="2020-04-28T19:39:00Z">
        <w:r>
          <w:delText>2017</w:delText>
        </w:r>
      </w:del>
      <w:ins w:id="307" w:author="IQTIG" w:date="2020-04-28T19:39:00Z">
        <w:r w:rsidR="00F955A4">
          <w:t>2018</w:t>
        </w:r>
      </w:ins>
      <w:r w:rsidR="00F955A4">
        <w:t xml:space="preserve"> zusätzlich berechnete </w:t>
      </w:r>
      <w:r w:rsidR="00F955A4" w:rsidRPr="00C01860">
        <w:t>Auffälligkeitskriterien</w:t>
      </w:r>
      <w:del w:id="308" w:author="IQTIG" w:date="2020-04-28T19:39:00Z">
        <w:r>
          <w:delText>: keine</w:delText>
        </w:r>
      </w:del>
    </w:p>
    <w:tbl>
      <w:tblPr>
        <w:tblStyle w:val="IQTIGStandard"/>
        <w:tblW w:w="14317" w:type="dxa"/>
        <w:tblLook w:val="0420" w:firstRow="1" w:lastRow="0" w:firstColumn="0" w:lastColumn="0" w:noHBand="0" w:noVBand="1"/>
      </w:tblPr>
      <w:tblGrid>
        <w:gridCol w:w="1560"/>
        <w:gridCol w:w="6662"/>
        <w:gridCol w:w="6095"/>
      </w:tblGrid>
      <w:tr w:rsidR="005D6C32" w:rsidRPr="009E2B0C" w14:paraId="42DDC4B3" w14:textId="77777777" w:rsidTr="005D6C32">
        <w:trPr>
          <w:cnfStyle w:val="100000000000" w:firstRow="1" w:lastRow="0" w:firstColumn="0" w:lastColumn="0" w:oddVBand="0" w:evenVBand="0" w:oddHBand="0" w:evenHBand="0" w:firstRowFirstColumn="0" w:firstRowLastColumn="0" w:lastRowFirstColumn="0" w:lastRowLastColumn="0"/>
          <w:trHeight w:val="370"/>
          <w:tblHeader/>
          <w:ins w:id="309" w:author="IQTIG" w:date="2020-04-28T19:39:00Z"/>
        </w:trPr>
        <w:tc>
          <w:tcPr>
            <w:tcW w:w="1560" w:type="dxa"/>
          </w:tcPr>
          <w:p w14:paraId="0A32CFD2" w14:textId="77777777" w:rsidR="005D6C32" w:rsidRPr="009E2B0C" w:rsidRDefault="00F955A4" w:rsidP="00BD71D2">
            <w:pPr>
              <w:pStyle w:val="Tabellenkopf"/>
              <w:rPr>
                <w:ins w:id="310" w:author="IQTIG" w:date="2020-04-28T19:39:00Z"/>
              </w:rPr>
            </w:pPr>
            <w:bookmarkStart w:id="311" w:name="_GoBack" w:colFirst="0" w:colLast="3"/>
            <w:ins w:id="312" w:author="IQTIG" w:date="2020-04-28T19:39:00Z">
              <w:r>
                <w:t>ID</w:t>
              </w:r>
            </w:ins>
          </w:p>
        </w:tc>
        <w:tc>
          <w:tcPr>
            <w:tcW w:w="6662" w:type="dxa"/>
          </w:tcPr>
          <w:p w14:paraId="5A5B5C11" w14:textId="77777777" w:rsidR="005D6C32" w:rsidRPr="009E2B0C" w:rsidRDefault="00F955A4" w:rsidP="00BD71D2">
            <w:pPr>
              <w:pStyle w:val="Tabellenkopf"/>
              <w:rPr>
                <w:ins w:id="313" w:author="IQTIG" w:date="2020-04-28T19:39:00Z"/>
              </w:rPr>
            </w:pPr>
            <w:ins w:id="314" w:author="IQTIG" w:date="2020-04-28T19:39:00Z">
              <w:r>
                <w:t>AK-Bezeichnung</w:t>
              </w:r>
            </w:ins>
          </w:p>
        </w:tc>
        <w:tc>
          <w:tcPr>
            <w:tcW w:w="6095" w:type="dxa"/>
          </w:tcPr>
          <w:p w14:paraId="7DE7DB87" w14:textId="77777777" w:rsidR="005D6C32" w:rsidRPr="009E2B0C" w:rsidRDefault="00F955A4" w:rsidP="00BD71D2">
            <w:pPr>
              <w:pStyle w:val="Tabellenkopf"/>
              <w:rPr>
                <w:ins w:id="315" w:author="IQTIG" w:date="2020-04-28T19:39:00Z"/>
              </w:rPr>
            </w:pPr>
            <w:ins w:id="316" w:author="IQTIG" w:date="2020-04-28T19:39:00Z">
              <w:r>
                <w:t>Begründung für Streichung</w:t>
              </w:r>
            </w:ins>
          </w:p>
        </w:tc>
      </w:tr>
      <w:tr w:rsidR="005D6C32" w:rsidRPr="00743DF3" w14:paraId="5BF3D407" w14:textId="77777777" w:rsidTr="005D6C32">
        <w:trPr>
          <w:cnfStyle w:val="000000100000" w:firstRow="0" w:lastRow="0" w:firstColumn="0" w:lastColumn="0" w:oddVBand="0" w:evenVBand="0" w:oddHBand="1" w:evenHBand="0" w:firstRowFirstColumn="0" w:firstRowLastColumn="0" w:lastRowFirstColumn="0" w:lastRowLastColumn="0"/>
          <w:trHeight w:val="416"/>
          <w:ins w:id="317" w:author="IQTIG" w:date="2020-04-28T19:39:00Z"/>
        </w:trPr>
        <w:tc>
          <w:tcPr>
            <w:tcW w:w="1560" w:type="dxa"/>
          </w:tcPr>
          <w:p w14:paraId="50CFEE34" w14:textId="77777777" w:rsidR="005D6C32" w:rsidRPr="00743DF3" w:rsidRDefault="00F955A4" w:rsidP="005D6C32">
            <w:pPr>
              <w:pStyle w:val="Tabellentext"/>
              <w:rPr>
                <w:ins w:id="318" w:author="IQTIG" w:date="2020-04-28T19:39:00Z"/>
              </w:rPr>
            </w:pPr>
            <w:ins w:id="319" w:author="IQTIG" w:date="2020-04-28T19:39:00Z">
              <w:r>
                <w:t>850351</w:t>
              </w:r>
            </w:ins>
          </w:p>
        </w:tc>
        <w:tc>
          <w:tcPr>
            <w:tcW w:w="6662" w:type="dxa"/>
          </w:tcPr>
          <w:p w14:paraId="53F21F4D" w14:textId="77777777" w:rsidR="005D6C32" w:rsidRPr="00743DF3" w:rsidRDefault="00F955A4" w:rsidP="005D6C32">
            <w:pPr>
              <w:pStyle w:val="Tabellentext"/>
              <w:rPr>
                <w:ins w:id="320" w:author="IQTIG" w:date="2020-04-28T19:39:00Z"/>
              </w:rPr>
            </w:pPr>
            <w:ins w:id="321" w:author="IQTIG" w:date="2020-04-28T19:39:00Z">
              <w:r>
                <w:t>Auffälligkeitskriterium zur Unterdokumentation</w:t>
              </w:r>
            </w:ins>
          </w:p>
        </w:tc>
        <w:tc>
          <w:tcPr>
            <w:tcW w:w="6095" w:type="dxa"/>
          </w:tcPr>
          <w:p w14:paraId="0AA7A1B8" w14:textId="77777777" w:rsidR="005D6C32" w:rsidRPr="00743DF3" w:rsidRDefault="00F955A4" w:rsidP="005D6C32">
            <w:pPr>
              <w:pStyle w:val="Tabellentext"/>
              <w:rPr>
                <w:ins w:id="322" w:author="IQTIG" w:date="2020-04-28T19:39:00Z"/>
              </w:rPr>
            </w:pPr>
            <w:ins w:id="323" w:author="IQTIG" w:date="2020-04-28T19:39:00Z">
              <w:r>
                <w:t>Aufgrund der 100%-Dokumentationspflicht (§ 137 Abs. 2 SGB V) erfolgt bereits eine Sanktionierung gem. § 24 QSKH-RL. Eine Weiterführung des AK mit einem Referenzbereich von ≥ 95% ist daher nicht sinnvoll.</w:t>
              </w:r>
            </w:ins>
          </w:p>
        </w:tc>
      </w:tr>
      <w:bookmarkEnd w:id="311"/>
    </w:tbl>
    <w:p w14:paraId="3419F59F" w14:textId="77777777" w:rsidR="005D6C32" w:rsidRDefault="00FE62C3" w:rsidP="00A36F56"/>
    <w:sectPr w:rsidR="005D6C32" w:rsidSect="00FB2C83">
      <w:headerReference w:type="default" r:id="rId85"/>
      <w:footerReference w:type="default" r:id="rId8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92F0F" w14:textId="77777777" w:rsidR="00FE62C3" w:rsidRDefault="00FE62C3" w:rsidP="00EC7661">
      <w:pPr>
        <w:spacing w:after="0"/>
      </w:pPr>
      <w:r>
        <w:separator/>
      </w:r>
    </w:p>
  </w:endnote>
  <w:endnote w:type="continuationSeparator" w:id="0">
    <w:p w14:paraId="7C73717C" w14:textId="77777777" w:rsidR="00FE62C3" w:rsidRDefault="00FE62C3"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11DB3" w14:textId="008CD570"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FE62C3">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E62C3">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1F097" w14:textId="77777777" w:rsidR="00B71823" w:rsidRDefault="00FE62C3">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E1D68" w14:textId="77777777" w:rsidR="00B71823" w:rsidRDefault="00FE62C3">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80F2B" w14:textId="3B8ECF0C" w:rsidR="003473BE" w:rsidRDefault="00F955A4">
    <w:pPr>
      <w:pStyle w:val="Fuzeile"/>
    </w:pPr>
    <w:r>
      <w:t xml:space="preserve">© IQTIG </w:t>
    </w:r>
    <w:r>
      <w:fldChar w:fldCharType="begin"/>
    </w:r>
    <w:r>
      <w:instrText>DATE \@ YYYY</w:instrText>
    </w:r>
    <w:r>
      <w:fldChar w:fldCharType="separate"/>
    </w:r>
    <w:r w:rsidR="00FE62C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04CA3">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5B755" w14:textId="77777777" w:rsidR="00B71823" w:rsidRDefault="00FE62C3">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DFF7E" w14:textId="77777777" w:rsidR="00B71823" w:rsidRDefault="00FE62C3">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5F72" w14:textId="17281699" w:rsidR="003473BE" w:rsidRDefault="00F955A4">
    <w:pPr>
      <w:pStyle w:val="Fuzeile"/>
    </w:pPr>
    <w:r>
      <w:t xml:space="preserve">© IQTIG </w:t>
    </w:r>
    <w:r>
      <w:fldChar w:fldCharType="begin"/>
    </w:r>
    <w:r>
      <w:instrText>DATE \@ YYYY</w:instrText>
    </w:r>
    <w:r>
      <w:fldChar w:fldCharType="separate"/>
    </w:r>
    <w:r w:rsidR="00FE62C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E62C3">
      <w:rPr>
        <w:noProof/>
      </w:rPr>
      <w:t>14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1A67A" w14:textId="77777777" w:rsidR="00B71823" w:rsidRDefault="00FE62C3">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86AE8" w14:textId="77777777" w:rsidR="00B71823" w:rsidRDefault="00FE62C3">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20136" w14:textId="1001D8F6" w:rsidR="003473BE" w:rsidRDefault="00F955A4">
    <w:pPr>
      <w:pStyle w:val="Fuzeile"/>
    </w:pPr>
    <w:r>
      <w:t xml:space="preserve">© IQTIG </w:t>
    </w:r>
    <w:r>
      <w:fldChar w:fldCharType="begin"/>
    </w:r>
    <w:r>
      <w:instrText>DATE \@ YYYY</w:instrText>
    </w:r>
    <w:r>
      <w:fldChar w:fldCharType="separate"/>
    </w:r>
    <w:r w:rsidR="00FE62C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E62C3">
      <w:rPr>
        <w:noProof/>
      </w:rPr>
      <w:t>15</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0A24" w14:textId="77777777" w:rsidR="00B71823" w:rsidRDefault="00FE62C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7B95C" w14:textId="77777777" w:rsidR="00B71823" w:rsidRDefault="00FE62C3">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43439" w14:textId="77777777" w:rsidR="00B71823" w:rsidRDefault="00FE62C3">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C0546" w14:textId="58165E4A" w:rsidR="003473BE" w:rsidRDefault="00F955A4">
    <w:pPr>
      <w:pStyle w:val="Fuzeile"/>
    </w:pPr>
    <w:r>
      <w:t xml:space="preserve">© IQTIG </w:t>
    </w:r>
    <w:r>
      <w:fldChar w:fldCharType="begin"/>
    </w:r>
    <w:r>
      <w:instrText>DATE \@ YYYY</w:instrText>
    </w:r>
    <w:r>
      <w:fldChar w:fldCharType="separate"/>
    </w:r>
    <w:r w:rsidR="00FE62C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E62C3">
      <w:rPr>
        <w:noProof/>
      </w:rPr>
      <w:t>16</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2BDF1" w14:textId="77777777" w:rsidR="00B71823" w:rsidRDefault="00FE62C3">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1A775" w14:textId="77777777" w:rsidR="00B71823" w:rsidRDefault="00FE62C3">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563B3" w14:textId="13F3C834" w:rsidR="003473BE" w:rsidRDefault="008A6FB6">
    <w:pPr>
      <w:pStyle w:val="Fuzeile"/>
    </w:pPr>
    <w:r>
      <w:t xml:space="preserve">© IQTIG </w:t>
    </w:r>
    <w:r>
      <w:fldChar w:fldCharType="begin"/>
    </w:r>
    <w:r>
      <w:instrText>DATE \@ YYYY</w:instrText>
    </w:r>
    <w:r>
      <w:fldChar w:fldCharType="separate"/>
    </w:r>
    <w:r w:rsidR="00FE62C3">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FE62C3">
      <w:rPr>
        <w:noProof/>
      </w:rPr>
      <w:t>17</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E6435" w14:textId="77777777" w:rsidR="00B71823" w:rsidRDefault="00FE62C3">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A2A17" w14:textId="77777777" w:rsidR="00234F7F" w:rsidRDefault="00FE62C3">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A3580" w14:textId="0416F796" w:rsidR="00257C02" w:rsidRPr="00652525" w:rsidRDefault="00F955A4" w:rsidP="00652525">
    <w:pPr>
      <w:pStyle w:val="Fuzeile"/>
    </w:pPr>
    <w:r>
      <w:t xml:space="preserve">© IQTIG </w:t>
    </w:r>
    <w:r>
      <w:fldChar w:fldCharType="begin"/>
    </w:r>
    <w:r>
      <w:instrText>DATE \@ YYYY</w:instrText>
    </w:r>
    <w:r>
      <w:fldChar w:fldCharType="separate"/>
    </w:r>
    <w:r w:rsidR="00FE62C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E62C3">
      <w:rPr>
        <w:noProof/>
      </w:rPr>
      <w:t>18</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052ED" w14:textId="77777777" w:rsidR="00234F7F" w:rsidRDefault="00FE62C3">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42584" w14:textId="77777777" w:rsidR="006B3B8A" w:rsidRDefault="00FE62C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EEA6C" w14:textId="4CA4106D" w:rsidR="003473BE" w:rsidRDefault="00F955A4">
    <w:pPr>
      <w:pStyle w:val="Fuzeile"/>
    </w:pPr>
    <w:r>
      <w:t xml:space="preserve">© IQTIG </w:t>
    </w:r>
    <w:r>
      <w:fldChar w:fldCharType="begin"/>
    </w:r>
    <w:r>
      <w:instrText>DATE \@ YYYY</w:instrText>
    </w:r>
    <w:r>
      <w:fldChar w:fldCharType="separate"/>
    </w:r>
    <w:r w:rsidR="00FE62C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E62C3">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27999" w14:textId="6A6C9555" w:rsidR="00482B9B" w:rsidRDefault="00F955A4">
    <w:pPr>
      <w:pStyle w:val="Fuzeile"/>
    </w:pPr>
    <w:r>
      <w:t xml:space="preserve">© IQTIG </w:t>
    </w:r>
    <w:r>
      <w:fldChar w:fldCharType="begin"/>
    </w:r>
    <w:r>
      <w:instrText>DATE \@ YYYY</w:instrText>
    </w:r>
    <w:r>
      <w:fldChar w:fldCharType="separate"/>
    </w:r>
    <w:r w:rsidR="00FE62C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E62C3">
      <w:rPr>
        <w:noProof/>
      </w:rPr>
      <w:t>19</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7073D" w14:textId="77777777" w:rsidR="006B3B8A" w:rsidRDefault="00FE62C3">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D3FF9" w14:textId="77777777" w:rsidR="006E1197" w:rsidRDefault="00FE62C3">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1F5B7" w14:textId="7874E9C9" w:rsidR="00CF528F" w:rsidRDefault="00F955A4">
    <w:pPr>
      <w:pStyle w:val="Fuzeile"/>
    </w:pPr>
    <w:r>
      <w:t xml:space="preserve">© IQTIG </w:t>
    </w:r>
    <w:r>
      <w:fldChar w:fldCharType="begin"/>
    </w:r>
    <w:r>
      <w:instrText>DATE \@ YYYY</w:instrText>
    </w:r>
    <w:r>
      <w:fldChar w:fldCharType="separate"/>
    </w:r>
    <w:r w:rsidR="00FE62C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E62C3">
      <w:rPr>
        <w:noProof/>
      </w:rPr>
      <w:t>20</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3B508" w14:textId="77777777" w:rsidR="006E1197" w:rsidRDefault="00FE62C3">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3A3A" w14:textId="77777777" w:rsidR="008379C3" w:rsidRDefault="00FE62C3">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EBB41" w14:textId="3E48402C" w:rsidR="00102A6F" w:rsidRDefault="00F955A4">
    <w:pPr>
      <w:pStyle w:val="Fuzeile"/>
    </w:pPr>
    <w:r>
      <w:t xml:space="preserve">© IQTIG </w:t>
    </w:r>
    <w:r>
      <w:fldChar w:fldCharType="begin"/>
    </w:r>
    <w:r>
      <w:instrText>DATE \@ YYYY</w:instrText>
    </w:r>
    <w:r>
      <w:fldChar w:fldCharType="separate"/>
    </w:r>
    <w:r w:rsidR="00FE62C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E62C3">
      <w:rPr>
        <w:noProof/>
      </w:rPr>
      <w:t>21</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ABA43" w14:textId="77777777" w:rsidR="008379C3" w:rsidRDefault="00FE62C3">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D3DDE" w14:textId="11F3AC91" w:rsidR="00257C02" w:rsidRPr="00652525" w:rsidRDefault="00F955A4" w:rsidP="00652525">
    <w:pPr>
      <w:pStyle w:val="Fuzeile"/>
    </w:pPr>
    <w:r>
      <w:t xml:space="preserve">© IQTIG </w:t>
    </w:r>
    <w:r>
      <w:fldChar w:fldCharType="begin"/>
    </w:r>
    <w:r>
      <w:instrText>DATE \@ YYYY</w:instrText>
    </w:r>
    <w:r>
      <w:fldChar w:fldCharType="separate"/>
    </w:r>
    <w:r w:rsidR="00FE62C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E62C3">
      <w:rPr>
        <w:noProof/>
      </w:rPr>
      <w:t>23</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014CB" w14:textId="77777777" w:rsidR="00B71823" w:rsidRDefault="00FE62C3">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E82B3" w14:textId="77777777" w:rsidR="00B71823" w:rsidRDefault="00FE62C3">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B7097" w14:textId="29E977EC" w:rsidR="003473BE" w:rsidRDefault="00F955A4">
    <w:pPr>
      <w:pStyle w:val="Fuzeile"/>
    </w:pPr>
    <w:r>
      <w:t xml:space="preserve">© IQTIG </w:t>
    </w:r>
    <w:r>
      <w:fldChar w:fldCharType="begin"/>
    </w:r>
    <w:r>
      <w:instrText>DATE \@ YYYY</w:instrText>
    </w:r>
    <w:r>
      <w:fldChar w:fldCharType="separate"/>
    </w:r>
    <w:r w:rsidR="00FE62C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E62C3">
      <w:rPr>
        <w:noProof/>
      </w:rPr>
      <w:t>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1431B" w14:textId="77777777" w:rsidR="00B71823" w:rsidRDefault="00FE62C3">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3C253" w14:textId="77777777" w:rsidR="00B71823" w:rsidRDefault="00FE62C3">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4E37" w14:textId="2C8B8DF3" w:rsidR="003473BE" w:rsidRDefault="00F955A4">
    <w:pPr>
      <w:pStyle w:val="Fuzeile"/>
    </w:pPr>
    <w:r>
      <w:t xml:space="preserve">© IQTIG </w:t>
    </w:r>
    <w:r>
      <w:fldChar w:fldCharType="begin"/>
    </w:r>
    <w:r>
      <w:instrText>DATE \@ YYYY</w:instrText>
    </w:r>
    <w:r>
      <w:fldChar w:fldCharType="separate"/>
    </w:r>
    <w:r w:rsidR="00FE62C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E62C3">
      <w:rPr>
        <w:noProof/>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689D0" w14:textId="77777777" w:rsidR="00FE62C3" w:rsidRDefault="00FE62C3" w:rsidP="00EC7661">
      <w:pPr>
        <w:spacing w:after="0"/>
      </w:pPr>
      <w:r>
        <w:separator/>
      </w:r>
    </w:p>
  </w:footnote>
  <w:footnote w:type="continuationSeparator" w:id="0">
    <w:p w14:paraId="692645B1" w14:textId="77777777" w:rsidR="00FE62C3" w:rsidRDefault="00FE62C3"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0AFDF" w14:textId="77777777" w:rsidR="00CD505F" w:rsidRDefault="00CD505F" w:rsidP="00CD505F">
    <w:pPr>
      <w:pStyle w:val="Kopfzeile"/>
    </w:pPr>
    <w:r w:rsidRPr="006B3B8A">
      <w:t xml:space="preserve">Statistische Basisprüfung Auffälligkeitskriterien: Plausibilität und Vollzähligkeit nach </w:t>
    </w:r>
    <w:r>
      <w:t>QSKH-RL</w:t>
    </w:r>
  </w:p>
  <w:p w14:paraId="4697F96B" w14:textId="77777777" w:rsidR="00CD505F" w:rsidRDefault="00CD505F" w:rsidP="00CD505F">
    <w:pPr>
      <w:pStyle w:val="Kopfzeile"/>
    </w:pPr>
    <w:r>
      <w:t>17/1 - Hüftgelenknahe Femurfraktur mit osteosynthetischer Versorgung</w:t>
    </w:r>
  </w:p>
  <w:p w14:paraId="4F485DEE" w14:textId="7A64FC6B" w:rsidR="00907B99" w:rsidRPr="00CD505F" w:rsidRDefault="00CD505F" w:rsidP="00CD505F">
    <w:pPr>
      <w:pStyle w:val="Kopfzeile"/>
    </w:pPr>
    <w:r>
      <w:fldChar w:fldCharType="begin"/>
    </w:r>
    <w:r>
      <w:instrText xml:space="preserve"> STYLEREF  "Überschrift (Titelei)"</w:instrText>
    </w:r>
    <w:r>
      <w:fldChar w:fldCharType="separate"/>
    </w:r>
    <w:r w:rsidR="00FE62C3">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46042" w14:textId="77777777" w:rsidR="00B71823" w:rsidRDefault="00FE62C3">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39688" w14:textId="77777777" w:rsidR="00B71823" w:rsidRDefault="00FE62C3">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47043" w14:textId="77777777" w:rsidR="00B71823" w:rsidRDefault="00F955A4" w:rsidP="003473BE">
    <w:pPr>
      <w:pStyle w:val="Kopfzeile"/>
    </w:pPr>
    <w:r w:rsidRPr="00B71823">
      <w:t xml:space="preserve">Statistische Basisprüfung Auffälligkeitskriterien: Plausibilität und Vollzähligkeit nach </w:t>
    </w:r>
    <w:r>
      <w:t>QSKH-RL</w:t>
    </w:r>
  </w:p>
  <w:p w14:paraId="1263814D" w14:textId="77777777" w:rsidR="003473BE" w:rsidRPr="00395622" w:rsidRDefault="00F955A4" w:rsidP="003473BE">
    <w:pPr>
      <w:pStyle w:val="Kopfzeile"/>
    </w:pPr>
    <w:r>
      <w:t>17/1</w:t>
    </w:r>
    <w:r w:rsidRPr="00395622">
      <w:t xml:space="preserve"> - </w:t>
    </w:r>
    <w:r>
      <w:t>Hüftgelenknahe Femurfraktur mit osteosynthetischer Versorgung</w:t>
    </w:r>
  </w:p>
  <w:p w14:paraId="0E641AFA" w14:textId="77777777" w:rsidR="003473BE" w:rsidRDefault="00F955A4">
    <w:pPr>
      <w:pStyle w:val="Kopfzeile"/>
    </w:pPr>
    <w:r>
      <w:t>850352: Auffälligkeitskriterium zur Überdokumentation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74E8F" w14:textId="77777777" w:rsidR="00B71823" w:rsidRDefault="00FE62C3">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0F6C5" w14:textId="77777777" w:rsidR="00B71823" w:rsidRDefault="00FE62C3">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3D016" w14:textId="77777777" w:rsidR="00B71823" w:rsidRDefault="00F955A4" w:rsidP="003473BE">
    <w:pPr>
      <w:pStyle w:val="Kopfzeile"/>
    </w:pPr>
    <w:r w:rsidRPr="00B71823">
      <w:t xml:space="preserve">Statistische Basisprüfung Auffälligkeitskriterien: Plausibilität und Vollzähligkeit nach </w:t>
    </w:r>
    <w:r>
      <w:t>QSKH-RL</w:t>
    </w:r>
  </w:p>
  <w:p w14:paraId="44928953" w14:textId="77777777" w:rsidR="003473BE" w:rsidRPr="00395622" w:rsidRDefault="00F955A4" w:rsidP="003473BE">
    <w:pPr>
      <w:pStyle w:val="Kopfzeile"/>
    </w:pPr>
    <w:r>
      <w:t>17/1</w:t>
    </w:r>
    <w:r w:rsidRPr="00395622">
      <w:t xml:space="preserve"> - </w:t>
    </w:r>
    <w:r>
      <w:t>Hüftgelenknahe Femurfraktur mit osteosynthetischer Versorgung</w:t>
    </w:r>
  </w:p>
  <w:p w14:paraId="44AB0ADF" w14:textId="77777777" w:rsidR="003473BE" w:rsidRDefault="00F955A4">
    <w:pPr>
      <w:pStyle w:val="Kopfzeile"/>
    </w:pPr>
    <w:r>
      <w:t>850352: Auffälligkeitskriterium zur Überdokumentation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AA12E" w14:textId="77777777" w:rsidR="00B71823" w:rsidRDefault="00FE62C3">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CA87F" w14:textId="77777777" w:rsidR="00B71823" w:rsidRDefault="00FE62C3">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7F49F" w14:textId="77777777" w:rsidR="00B71823" w:rsidRDefault="00F955A4" w:rsidP="003473BE">
    <w:pPr>
      <w:pStyle w:val="Kopfzeile"/>
    </w:pPr>
    <w:r w:rsidRPr="00B71823">
      <w:t xml:space="preserve">Statistische Basisprüfung Auffälligkeitskriterien: Plausibilität und Vollzähligkeit nach </w:t>
    </w:r>
    <w:r>
      <w:t>QSKH-RL</w:t>
    </w:r>
  </w:p>
  <w:p w14:paraId="1060544D" w14:textId="77777777" w:rsidR="003473BE" w:rsidRPr="00395622" w:rsidRDefault="00F955A4" w:rsidP="003473BE">
    <w:pPr>
      <w:pStyle w:val="Kopfzeile"/>
    </w:pPr>
    <w:r>
      <w:t>17/1</w:t>
    </w:r>
    <w:r w:rsidRPr="00395622">
      <w:t xml:space="preserve"> - </w:t>
    </w:r>
    <w:r>
      <w:t>Hüftgelenknahe Femurfraktur mit osteosynthetischer Versorgung</w:t>
    </w:r>
  </w:p>
  <w:p w14:paraId="5A8ECDF6" w14:textId="77777777" w:rsidR="003473BE" w:rsidRDefault="00F955A4">
    <w:pPr>
      <w:pStyle w:val="Kopfzeile"/>
    </w:pPr>
    <w:r>
      <w:t>850368: Auffälligkeitskriterium zum Minimaldatensatz (MDS)</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9B645" w14:textId="77777777" w:rsidR="00B71823" w:rsidRDefault="00FE62C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3F7E8" w14:textId="77777777" w:rsidR="00B71823" w:rsidRDefault="00FE62C3">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014AB" w14:textId="77777777" w:rsidR="00B71823" w:rsidRDefault="00FE62C3">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36686" w14:textId="77777777" w:rsidR="00B71823" w:rsidRDefault="00F955A4" w:rsidP="003473BE">
    <w:pPr>
      <w:pStyle w:val="Kopfzeile"/>
    </w:pPr>
    <w:r w:rsidRPr="00B71823">
      <w:t xml:space="preserve">Statistische Basisprüfung Auffälligkeitskriterien: Plausibilität und Vollzähligkeit nach </w:t>
    </w:r>
    <w:r>
      <w:t>QSKH-RL</w:t>
    </w:r>
  </w:p>
  <w:p w14:paraId="13E0FD45" w14:textId="77777777" w:rsidR="003473BE" w:rsidRPr="00395622" w:rsidRDefault="00F955A4" w:rsidP="003473BE">
    <w:pPr>
      <w:pStyle w:val="Kopfzeile"/>
    </w:pPr>
    <w:r>
      <w:t>17/1</w:t>
    </w:r>
    <w:r w:rsidRPr="00395622">
      <w:t xml:space="preserve"> - </w:t>
    </w:r>
    <w:r>
      <w:t>Hüftgelenknahe Femurfraktur mit osteosynthetischer Versorgung</w:t>
    </w:r>
  </w:p>
  <w:p w14:paraId="39610AB2" w14:textId="77777777" w:rsidR="003473BE" w:rsidRDefault="00F955A4">
    <w:pPr>
      <w:pStyle w:val="Kopfzeile"/>
    </w:pPr>
    <w:r>
      <w:t>850368: Auffälligkeitskriterium zum Minimaldatensatz (MDS)</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7FA4F" w14:textId="77777777" w:rsidR="00B71823" w:rsidRDefault="00FE62C3">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B5563" w14:textId="77777777" w:rsidR="00B71823" w:rsidRDefault="00FE62C3">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824E4" w14:textId="77777777" w:rsidR="00B71823" w:rsidRDefault="008A6FB6" w:rsidP="003473BE">
    <w:pPr>
      <w:pStyle w:val="Kopfzeile"/>
    </w:pPr>
    <w:r w:rsidRPr="00B71823">
      <w:t>Statistische Basisprüfung Auffälligkeitskriterien: Plausibilität und Vollzähligkeit nach QSKH-RL</w:t>
    </w:r>
  </w:p>
  <w:p w14:paraId="6C9C0436" w14:textId="77777777" w:rsidR="003473BE" w:rsidRPr="00395622" w:rsidRDefault="008A6FB6" w:rsidP="003473BE">
    <w:pPr>
      <w:pStyle w:val="Kopfzeile"/>
    </w:pPr>
    <w:r>
      <w:t>17/1</w:t>
    </w:r>
    <w:r w:rsidRPr="00395622">
      <w:t xml:space="preserve"> - </w:t>
    </w:r>
    <w:r>
      <w:t>Hüftgelenknahe Femurfraktur mit osteosynthetischer Versorgung</w:t>
    </w:r>
  </w:p>
  <w:p w14:paraId="385A6D1A" w14:textId="77777777" w:rsidR="003473BE" w:rsidRDefault="008A6FB6">
    <w:pPr>
      <w:pStyle w:val="Kopfzeile"/>
    </w:pPr>
    <w:r>
      <w:t>850368: Auffälligkeitskriterium zum Minimaldatensatz (MDS)</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91B6F" w14:textId="77777777" w:rsidR="00B71823" w:rsidRDefault="00FE62C3">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191CE" w14:textId="77777777" w:rsidR="00234F7F" w:rsidRDefault="00FE62C3">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7C9D5" w14:textId="77777777" w:rsidR="000B2554" w:rsidRDefault="00F955A4" w:rsidP="000B2554">
    <w:pPr>
      <w:pStyle w:val="Kopfzeile"/>
    </w:pPr>
    <w:r>
      <w:t>Statistische Basisprüfung Auffälligkeitskriterien: Plausibilität und Vollzähligkeit nach QSKH-RL</w:t>
    </w:r>
  </w:p>
  <w:p w14:paraId="7C06C2A6" w14:textId="77777777" w:rsidR="00130B47" w:rsidRPr="00395622" w:rsidRDefault="00F955A4" w:rsidP="00130B47">
    <w:pPr>
      <w:pStyle w:val="Kopfzeile"/>
    </w:pPr>
    <w:r>
      <w:t>17/1</w:t>
    </w:r>
    <w:r w:rsidRPr="00395622">
      <w:t xml:space="preserve"> - </w:t>
    </w:r>
    <w:r>
      <w:t>Hüftgelenknahe Femurfraktur mit osteosynthetischer Versorgung</w:t>
    </w:r>
  </w:p>
  <w:p w14:paraId="2A664514" w14:textId="77777777" w:rsidR="00257C02" w:rsidRDefault="00F955A4">
    <w:pPr>
      <w:pStyle w:val="Kopfzeile"/>
    </w:pPr>
    <w:r>
      <w:t>Anhang I: Schlüssel (Spezifikation)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D15AC" w14:textId="77777777" w:rsidR="00234F7F" w:rsidRDefault="00FE62C3">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62CE0" w14:textId="77777777" w:rsidR="006B3B8A" w:rsidRDefault="00FE62C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FC5EA" w14:textId="77777777" w:rsidR="00B71823" w:rsidRDefault="00F955A4" w:rsidP="003473BE">
    <w:pPr>
      <w:pStyle w:val="Kopfzeile"/>
    </w:pPr>
    <w:r w:rsidRPr="00B71823">
      <w:t xml:space="preserve">Statistische Basisprüfung Auffälligkeitskriterien: Plausibilität und Vollzähligkeit nach </w:t>
    </w:r>
    <w:r>
      <w:t>QSKH-RL</w:t>
    </w:r>
  </w:p>
  <w:p w14:paraId="050879D4" w14:textId="77777777" w:rsidR="003473BE" w:rsidRPr="00395622" w:rsidRDefault="00F955A4" w:rsidP="003473BE">
    <w:pPr>
      <w:pStyle w:val="Kopfzeile"/>
    </w:pPr>
    <w:r>
      <w:t>17/1</w:t>
    </w:r>
    <w:r w:rsidRPr="00395622">
      <w:t xml:space="preserve"> - </w:t>
    </w:r>
    <w:r>
      <w:t>Hüftgelenknahe Femurfraktur mit osteosynthetischer Versorgung</w:t>
    </w:r>
  </w:p>
  <w:p w14:paraId="313668FF" w14:textId="77777777" w:rsidR="003473BE" w:rsidRDefault="00F955A4">
    <w:pPr>
      <w:pStyle w:val="Kopfzeile"/>
    </w:pPr>
    <w:r>
      <w:t>850147: Angabe von ASA 5</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C6E50" w14:textId="77777777" w:rsidR="006B3B8A" w:rsidRDefault="00F955A4" w:rsidP="00482B9B">
    <w:pPr>
      <w:pStyle w:val="Kopfzeile"/>
    </w:pPr>
    <w:r w:rsidRPr="006B3B8A">
      <w:t xml:space="preserve">Statistische Basisprüfung Auffälligkeitskriterien: Plausibilität und Vollzähligkeit nach </w:t>
    </w:r>
    <w:r>
      <w:t>QSKH-RL</w:t>
    </w:r>
  </w:p>
  <w:p w14:paraId="1150C783" w14:textId="77777777" w:rsidR="00482B9B" w:rsidRPr="00395622" w:rsidRDefault="00F955A4" w:rsidP="00482B9B">
    <w:pPr>
      <w:pStyle w:val="Kopfzeile"/>
    </w:pPr>
    <w:r>
      <w:t>17/1</w:t>
    </w:r>
    <w:r w:rsidRPr="00395622">
      <w:t xml:space="preserve"> - </w:t>
    </w:r>
    <w:r>
      <w:t>Hüftgelenknahe Femurfraktur mit osteosynthetischer Versorgung</w:t>
    </w:r>
  </w:p>
  <w:p w14:paraId="630294E6" w14:textId="77777777" w:rsidR="00482B9B" w:rsidRDefault="00F955A4">
    <w:pPr>
      <w:pStyle w:val="Kopfzeile"/>
    </w:pPr>
    <w:r>
      <w:t>Anhang II: Listen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3A2E5" w14:textId="77777777" w:rsidR="006B3B8A" w:rsidRDefault="00FE62C3">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C46F8" w14:textId="77777777" w:rsidR="006E1197" w:rsidRDefault="00FE62C3">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06B19" w14:textId="77777777" w:rsidR="00185410" w:rsidRDefault="00F955A4" w:rsidP="00CF528F">
    <w:pPr>
      <w:pStyle w:val="Kopfzeile"/>
    </w:pPr>
    <w:r w:rsidRPr="00185410">
      <w:t xml:space="preserve">Statistische Basisprüfung Auffälligkeitskriterien: Plausibilität und Vollzähligkeit nach </w:t>
    </w:r>
    <w:r>
      <w:t>QSKH-RL</w:t>
    </w:r>
  </w:p>
  <w:p w14:paraId="57A984CF" w14:textId="77777777" w:rsidR="00CF528F" w:rsidRPr="00395622" w:rsidRDefault="00F955A4" w:rsidP="00CF528F">
    <w:pPr>
      <w:pStyle w:val="Kopfzeile"/>
    </w:pPr>
    <w:r>
      <w:t>17/1</w:t>
    </w:r>
    <w:r w:rsidRPr="00395622">
      <w:t xml:space="preserve"> - </w:t>
    </w:r>
    <w:r>
      <w:t>Hüftgelenknahe Femurfraktur mit osteosynthetischer Versorgung</w:t>
    </w:r>
  </w:p>
  <w:p w14:paraId="1D58D43D" w14:textId="77777777" w:rsidR="00CF528F" w:rsidRDefault="00F955A4" w:rsidP="00CF528F">
    <w:pPr>
      <w:pStyle w:val="Kopfzeile"/>
      <w:tabs>
        <w:tab w:val="left" w:pos="1941"/>
      </w:tabs>
    </w:pPr>
    <w:r>
      <w:t>Anhang III: Vorberechnungen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B60A8" w14:textId="77777777" w:rsidR="006E1197" w:rsidRDefault="00FE62C3">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E1C9" w14:textId="77777777" w:rsidR="008379C3" w:rsidRDefault="00FE62C3">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3854F" w14:textId="77777777" w:rsidR="008379C3" w:rsidRDefault="00F955A4" w:rsidP="00102A6F">
    <w:pPr>
      <w:pStyle w:val="Kopfzeile"/>
    </w:pPr>
    <w:r w:rsidRPr="008379C3">
      <w:t xml:space="preserve">Statistische Basisprüfung Auffälligkeitskriterien: Plausibilität und Vollzähligkeit nach </w:t>
    </w:r>
    <w:r>
      <w:t>QSKH-RL</w:t>
    </w:r>
  </w:p>
  <w:p w14:paraId="1A2DF840" w14:textId="77777777" w:rsidR="00102A6F" w:rsidRPr="00395622" w:rsidRDefault="00F955A4" w:rsidP="00102A6F">
    <w:pPr>
      <w:pStyle w:val="Kopfzeile"/>
    </w:pPr>
    <w:r>
      <w:t>17/1</w:t>
    </w:r>
    <w:r w:rsidRPr="00395622">
      <w:t xml:space="preserve"> - </w:t>
    </w:r>
    <w:r>
      <w:t>Hüftgelenknahe Femurfraktur mit osteosynthetischer Versorgung</w:t>
    </w:r>
  </w:p>
  <w:p w14:paraId="70996CD7" w14:textId="77777777" w:rsidR="00102A6F" w:rsidRDefault="00F955A4">
    <w:pPr>
      <w:pStyle w:val="Kopfzeile"/>
    </w:pPr>
    <w:r>
      <w:t>Anhang IV: Funktionen</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8F8A2" w14:textId="77777777" w:rsidR="008379C3" w:rsidRDefault="00FE62C3">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70C9F" w14:textId="77777777" w:rsidR="00130B47" w:rsidRPr="00395622" w:rsidRDefault="00F955A4" w:rsidP="00130B47">
    <w:pPr>
      <w:pStyle w:val="Kopfzeile"/>
    </w:pPr>
    <w:r w:rsidRPr="009D1CE9">
      <w:t>Statistische Basisprüfung Auffälligkeitskriterien: Plausibilität und Vollzähligkeit</w:t>
    </w:r>
    <w:r>
      <w:t xml:space="preserve"> nach QSKH-RL</w:t>
    </w:r>
  </w:p>
  <w:p w14:paraId="5E1C1E6E" w14:textId="77777777" w:rsidR="00130B47" w:rsidRPr="00395622" w:rsidRDefault="00F955A4" w:rsidP="00130B47">
    <w:pPr>
      <w:pStyle w:val="Kopfzeile"/>
    </w:pPr>
    <w:r>
      <w:t>17/1</w:t>
    </w:r>
    <w:r w:rsidRPr="00395622">
      <w:t xml:space="preserve"> - </w:t>
    </w:r>
    <w:r>
      <w:t>Hüftgelenknahe Femurfraktur mit osteosynthetischer Versorgung</w:t>
    </w:r>
  </w:p>
  <w:p w14:paraId="77C846BD" w14:textId="77777777" w:rsidR="00257C02" w:rsidRDefault="00F955A4"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31049" w14:textId="77777777" w:rsidR="00B71823" w:rsidRDefault="00FE62C3">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BF126" w14:textId="77777777" w:rsidR="00B71823" w:rsidRDefault="00FE62C3">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3E44" w14:textId="77777777" w:rsidR="00B71823" w:rsidRDefault="00F955A4" w:rsidP="003473BE">
    <w:pPr>
      <w:pStyle w:val="Kopfzeile"/>
    </w:pPr>
    <w:r w:rsidRPr="00B71823">
      <w:t xml:space="preserve">Statistische Basisprüfung Auffälligkeitskriterien: Plausibilität und Vollzähligkeit nach </w:t>
    </w:r>
    <w:r>
      <w:t>QSKH-RL</w:t>
    </w:r>
  </w:p>
  <w:p w14:paraId="44419B08" w14:textId="77777777" w:rsidR="003473BE" w:rsidRPr="00395622" w:rsidRDefault="00F955A4" w:rsidP="003473BE">
    <w:pPr>
      <w:pStyle w:val="Kopfzeile"/>
    </w:pPr>
    <w:r>
      <w:t>17/1</w:t>
    </w:r>
    <w:r w:rsidRPr="00395622">
      <w:t xml:space="preserve"> - </w:t>
    </w:r>
    <w:r>
      <w:t>Hüftgelenknahe Femurfraktur mit osteosynthetischer Versorgung</w:t>
    </w:r>
  </w:p>
  <w:p w14:paraId="23E56410" w14:textId="77777777" w:rsidR="003473BE" w:rsidRDefault="00F955A4">
    <w:pPr>
      <w:pStyle w:val="Kopfzeile"/>
    </w:pPr>
    <w:r>
      <w:t>850148: Kodierung der Diagnose M96.6 ohne Dokumentation einer Fraktur als Komplikation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E7F0B" w14:textId="77777777" w:rsidR="00B71823" w:rsidRDefault="00FE62C3">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7D0DC" w14:textId="77777777" w:rsidR="00B71823" w:rsidRDefault="00FE62C3">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45D3D" w14:textId="77777777" w:rsidR="00B71823" w:rsidRDefault="00F955A4" w:rsidP="003473BE">
    <w:pPr>
      <w:pStyle w:val="Kopfzeile"/>
    </w:pPr>
    <w:r w:rsidRPr="00B71823">
      <w:t xml:space="preserve">Statistische Basisprüfung Auffälligkeitskriterien: Plausibilität und Vollzähligkeit nach </w:t>
    </w:r>
    <w:r>
      <w:t>QSKH-RL</w:t>
    </w:r>
  </w:p>
  <w:p w14:paraId="7FC9C858" w14:textId="77777777" w:rsidR="003473BE" w:rsidRPr="00395622" w:rsidRDefault="00F955A4" w:rsidP="003473BE">
    <w:pPr>
      <w:pStyle w:val="Kopfzeile"/>
    </w:pPr>
    <w:r>
      <w:t>17/1</w:t>
    </w:r>
    <w:r w:rsidRPr="00395622">
      <w:t xml:space="preserve"> - </w:t>
    </w:r>
    <w:r>
      <w:t>Hüftgelenknahe Femurfraktur mit osteosynthetischer Versorgung</w:t>
    </w:r>
  </w:p>
  <w:p w14:paraId="7B17DA57" w14:textId="77777777" w:rsidR="003473BE" w:rsidRDefault="00F955A4">
    <w:pPr>
      <w:pStyle w:val="Kopfzeile"/>
    </w:pPr>
    <w:r>
      <w:t>850149: Kodierung von Komplikationsdiagnosen ohne Dokumentation spezifischer intra- oder postoperativer Komplikationen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91D"/>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023"/>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4CA3"/>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A6FB6"/>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3B11"/>
    <w:rsid w:val="00A65527"/>
    <w:rsid w:val="00AA0402"/>
    <w:rsid w:val="00AA2FEF"/>
    <w:rsid w:val="00AA46F0"/>
    <w:rsid w:val="00AC124E"/>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3700"/>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955A4"/>
    <w:rsid w:val="00FA0B5A"/>
    <w:rsid w:val="00FA3943"/>
    <w:rsid w:val="00FB7D7D"/>
    <w:rsid w:val="00FC169C"/>
    <w:rsid w:val="00FC712D"/>
    <w:rsid w:val="00FD3B25"/>
    <w:rsid w:val="00FD4311"/>
    <w:rsid w:val="00FD46DC"/>
    <w:rsid w:val="00FE14B5"/>
    <w:rsid w:val="00FE156D"/>
    <w:rsid w:val="00FE537E"/>
    <w:rsid w:val="00FE62C3"/>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footer" Target="footer33.xml"/><Relationship Id="rId84" Type="http://schemas.openxmlformats.org/officeDocument/2006/relationships/footer" Target="footer37.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footer" Target="footer36.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 Type="http://schemas.openxmlformats.org/officeDocument/2006/relationships/hyperlink" Target="mailto:verfahrenssupport@iqtig.org" TargetMode="Externa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footer" Target="foot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BB48D6E-AD2B-4F7B-8E6C-FA4B50F7391D}">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993D7C8D-B917-4053-813A-AF557DD49E7B}">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2534</Words>
  <Characters>15967</Characters>
  <Application>Microsoft Office Word</Application>
  <DocSecurity>0</DocSecurity>
  <Lines>133</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2020-04-28T17:39:00Z</dcterms:modified>
</cp:coreProperties>
</file>